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B9B26" w14:textId="7F8A3411" w:rsidR="00816687" w:rsidRDefault="001A4F39">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Fonts w:ascii="Calibri" w:eastAsia="SimSun" w:hAnsi="Calibri" w:hint="eastAsia"/>
          <w:color w:val="00558C"/>
          <w:sz w:val="24"/>
          <w:szCs w:val="24"/>
          <w:lang w:val="en-US" w:eastAsia="zh-CN"/>
        </w:rPr>
        <w:t>DTEC5</w:t>
      </w:r>
      <w:r>
        <w:rPr>
          <w:rFonts w:ascii="Calibri" w:hAnsi="Calibri"/>
          <w:color w:val="00558C"/>
          <w:sz w:val="24"/>
          <w:szCs w:val="24"/>
        </w:rPr>
        <w:t>-6.2.3.5</w:t>
      </w:r>
    </w:p>
    <w:p w14:paraId="1F5BF326" w14:textId="77777777" w:rsidR="00816687" w:rsidRDefault="00816687">
      <w:pPr>
        <w:pStyle w:val="BodyText"/>
        <w:tabs>
          <w:tab w:val="left" w:pos="2835"/>
        </w:tabs>
        <w:rPr>
          <w:rFonts w:ascii="Calibri" w:hAnsi="Calibri"/>
        </w:rPr>
      </w:pPr>
    </w:p>
    <w:p w14:paraId="258BB353" w14:textId="77777777" w:rsidR="00816687" w:rsidRDefault="001A4F39">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 xml:space="preserve">Input paper for the following Committee(s): </w:t>
      </w:r>
      <w:r>
        <w:rPr>
          <w:rFonts w:ascii="Calibri" w:hAnsi="Calibri"/>
        </w:rPr>
        <w:tab/>
      </w:r>
      <w:r>
        <w:rPr>
          <w:rFonts w:ascii="Calibri" w:hAnsi="Calibri"/>
        </w:rPr>
        <w:tab/>
      </w:r>
      <w:r>
        <w:rPr>
          <w:rFonts w:ascii="Calibri" w:hAnsi="Calibri"/>
          <w:b/>
          <w:bCs/>
          <w:color w:val="00558C"/>
          <w:sz w:val="24"/>
          <w:szCs w:val="24"/>
        </w:rPr>
        <w:t>Purpose of paper:</w:t>
      </w:r>
    </w:p>
    <w:p w14:paraId="7B6B4BAB" w14:textId="77777777" w:rsidR="00816687" w:rsidRDefault="001A4F39">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5E42DB20" w14:textId="77777777" w:rsidR="00816687" w:rsidRDefault="001A4F39">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Input</w:t>
      </w:r>
    </w:p>
    <w:p w14:paraId="45DD4C24" w14:textId="77777777" w:rsidR="00816687" w:rsidRDefault="001A4F39">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w:t>
      </w:r>
      <w:r>
        <w:rPr>
          <w:rFonts w:ascii="Calibri" w:eastAsia="SimSun" w:hAnsi="Calibri" w:cs="Arial" w:hint="eastAsia"/>
          <w:lang w:val="en-US" w:eastAsia="zh-CN"/>
        </w:rPr>
        <w:t>DTEC</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55BEE209" w14:textId="77777777" w:rsidR="00816687" w:rsidRDefault="00816687">
      <w:pPr>
        <w:pStyle w:val="BodyText"/>
        <w:tabs>
          <w:tab w:val="left" w:pos="2835"/>
        </w:tabs>
        <w:rPr>
          <w:rFonts w:ascii="Calibri" w:hAnsi="Calibri"/>
        </w:rPr>
      </w:pPr>
    </w:p>
    <w:p w14:paraId="16F24EC3" w14:textId="77777777" w:rsidR="00816687" w:rsidRDefault="001A4F39">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Fonts w:ascii="Calibri" w:hAnsi="Calibri"/>
        </w:rPr>
        <w:tab/>
      </w:r>
      <w:r>
        <w:rPr>
          <w:rFonts w:ascii="Calibri" w:hAnsi="Calibri"/>
        </w:rPr>
        <w:tab/>
      </w:r>
      <w:r>
        <w:rPr>
          <w:rFonts w:ascii="Calibri" w:hAnsi="Calibri"/>
        </w:rPr>
        <w:tab/>
        <w:t>n.n</w:t>
      </w:r>
    </w:p>
    <w:p w14:paraId="68C439FF" w14:textId="77777777" w:rsidR="00816687" w:rsidRDefault="001A4F39">
      <w:pPr>
        <w:pStyle w:val="BodyText"/>
        <w:tabs>
          <w:tab w:val="left" w:pos="2835"/>
        </w:tabs>
        <w:rPr>
          <w:rFonts w:ascii="Calibri" w:hAnsi="Calibri"/>
        </w:rPr>
      </w:pPr>
      <w:r>
        <w:rPr>
          <w:rFonts w:ascii="Calibri" w:hAnsi="Calibri"/>
          <w:b/>
          <w:bCs/>
          <w:color w:val="00558C"/>
          <w:sz w:val="24"/>
          <w:szCs w:val="24"/>
        </w:rPr>
        <w:t>Technical domain/ Task number</w:t>
      </w:r>
      <w:r>
        <w:rPr>
          <w:rFonts w:ascii="Calibri" w:hAnsi="Calibri"/>
        </w:rPr>
        <w:t xml:space="preserve"> </w:t>
      </w:r>
      <w:r>
        <w:rPr>
          <w:rFonts w:ascii="Calibri" w:hAnsi="Calibri"/>
        </w:rPr>
        <w:tab/>
        <w:t>…………………………………</w:t>
      </w:r>
    </w:p>
    <w:p w14:paraId="4AF1DD74" w14:textId="77777777" w:rsidR="00816687" w:rsidRDefault="001A4F39">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lang w:val="en-US" w:eastAsia="zh-CN"/>
        </w:rPr>
        <w:t>C</w:t>
      </w:r>
      <w:r>
        <w:rPr>
          <w:rFonts w:ascii="Calibri" w:eastAsia="SimSun" w:hAnsi="Calibri" w:hint="eastAsia"/>
          <w:lang w:val="en-US" w:eastAsia="zh-CN"/>
        </w:rPr>
        <w:t>hina MSA</w:t>
      </w:r>
    </w:p>
    <w:p w14:paraId="3BC9819C" w14:textId="77777777" w:rsidR="00816687" w:rsidRDefault="001A4F39">
      <w:pPr>
        <w:pStyle w:val="BodyText"/>
        <w:tabs>
          <w:tab w:val="left" w:pos="7860"/>
        </w:tabs>
        <w:rPr>
          <w:rFonts w:ascii="Calibri" w:hAnsi="Calibri"/>
        </w:rPr>
      </w:pPr>
      <w:r>
        <w:rPr>
          <w:rFonts w:ascii="Calibri" w:hAnsi="Calibri"/>
        </w:rPr>
        <w:tab/>
      </w:r>
    </w:p>
    <w:p w14:paraId="3C7E08AD" w14:textId="77777777" w:rsidR="00816687" w:rsidRDefault="001A4F39">
      <w:pPr>
        <w:pStyle w:val="Title"/>
      </w:pPr>
      <w:r>
        <w:t>Proposed Revision to Recommendation ITU-R M.2092-1</w:t>
      </w:r>
      <w:r>
        <w:rPr>
          <w:rStyle w:val="FootnoteReference"/>
        </w:rPr>
        <w:footnoteReference w:id="1"/>
      </w:r>
    </w:p>
    <w:p w14:paraId="7EF50102" w14:textId="77777777" w:rsidR="00816687" w:rsidRDefault="001A4F39">
      <w:pPr>
        <w:pStyle w:val="Heading1"/>
      </w:pPr>
      <w:r>
        <w:t>Summary</w:t>
      </w:r>
    </w:p>
    <w:p w14:paraId="1834A297" w14:textId="77777777" w:rsidR="00816687" w:rsidRDefault="001A4F39">
      <w:pPr>
        <w:pStyle w:val="BodyText"/>
        <w:rPr>
          <w:rFonts w:ascii="Calibri" w:hAnsi="Calibri"/>
          <w:lang w:eastAsia="zh-CN"/>
        </w:rPr>
      </w:pPr>
      <w:r>
        <w:rPr>
          <w:rFonts w:ascii="Calibri" w:hAnsi="Calibri"/>
          <w:lang w:eastAsia="zh-CN"/>
        </w:rPr>
        <w:t>This document presents proposals for revising the preliminary draft revision of Recommendation ITU-R M.2092-1, which resulted from the 34th meeting of ITU-R Working Party 5B. The proposed revisions include: the use of Message 7 to suppress the transmission of ASM-SAT messages within</w:t>
      </w:r>
      <w:r>
        <w:rPr>
          <w:rFonts w:ascii="Calibri" w:hAnsi="Calibri"/>
        </w:rPr>
        <w:t xml:space="preserve"> shore coverage areas</w:t>
      </w:r>
      <w:r>
        <w:rPr>
          <w:rFonts w:ascii="Calibri" w:hAnsi="Calibri"/>
          <w:lang w:eastAsia="zh-CN"/>
        </w:rPr>
        <w:t>, the acknowledgement of uplink addressing messages, and several clarifications intended to improve the Recommendation.</w:t>
      </w:r>
    </w:p>
    <w:p w14:paraId="364E2DE2" w14:textId="77777777" w:rsidR="00816687" w:rsidRDefault="001A4F39">
      <w:pPr>
        <w:pStyle w:val="Heading2"/>
      </w:pPr>
      <w:r>
        <w:t xml:space="preserve">Purpose of the document </w:t>
      </w:r>
    </w:p>
    <w:p w14:paraId="70430553" w14:textId="77777777" w:rsidR="00816687" w:rsidRDefault="001A4F39">
      <w:pPr>
        <w:pStyle w:val="BodyText"/>
        <w:rPr>
          <w:rFonts w:ascii="Calibri" w:hAnsi="Calibri"/>
          <w:lang w:eastAsia="zh-CN"/>
        </w:rPr>
      </w:pPr>
      <w:r>
        <w:rPr>
          <w:rFonts w:ascii="Calibri" w:hAnsi="Calibri"/>
        </w:rPr>
        <w:t>The purpose of this document is to propose revisions and enhancements to Recommendation ITU-R M.2092-1, update its technical details, and provide a reference for the Committee.</w:t>
      </w:r>
    </w:p>
    <w:p w14:paraId="56303344" w14:textId="77777777" w:rsidR="00816687" w:rsidRDefault="001A4F39">
      <w:pPr>
        <w:pStyle w:val="Heading2"/>
      </w:pPr>
      <w:r>
        <w:t>Related documents</w:t>
      </w:r>
    </w:p>
    <w:p w14:paraId="122BAA1F" w14:textId="77777777" w:rsidR="00816687" w:rsidRDefault="001A4F39">
      <w:pPr>
        <w:pStyle w:val="BodyText"/>
        <w:numPr>
          <w:ilvl w:val="0"/>
          <w:numId w:val="25"/>
        </w:numPr>
        <w:rPr>
          <w:rFonts w:ascii="Calibri" w:hAnsi="Calibri"/>
        </w:rPr>
      </w:pPr>
      <w:bookmarkStart w:id="1" w:name="_Hlk203958627"/>
      <w:r>
        <w:rPr>
          <w:rFonts w:ascii="Calibri" w:hAnsi="Calibri"/>
        </w:rPr>
        <w:t>IALA Committee Work Program (2023-2027)</w:t>
      </w:r>
    </w:p>
    <w:p w14:paraId="302A28C0" w14:textId="77777777" w:rsidR="00816687" w:rsidRDefault="001A4F39">
      <w:pPr>
        <w:pStyle w:val="BodyText"/>
        <w:numPr>
          <w:ilvl w:val="0"/>
          <w:numId w:val="25"/>
        </w:numPr>
        <w:rPr>
          <w:rFonts w:ascii="Calibri" w:hAnsi="Calibri"/>
          <w:lang w:eastAsia="zh-CN"/>
        </w:rPr>
      </w:pPr>
      <w:r>
        <w:rPr>
          <w:rFonts w:ascii="Calibri" w:hAnsi="Calibri"/>
        </w:rPr>
        <w:t>ITU-R M.2092-1 Technical characteristics for a VHF data exchange system in the VHF (R23-WP5B-C-0315!H4-N04.07)</w:t>
      </w:r>
    </w:p>
    <w:bookmarkEnd w:id="1"/>
    <w:p w14:paraId="5C6A1E26" w14:textId="77777777" w:rsidR="00816687" w:rsidRDefault="001A4F39">
      <w:pPr>
        <w:pStyle w:val="Heading1"/>
      </w:pPr>
      <w:r>
        <w:t>Background</w:t>
      </w:r>
    </w:p>
    <w:p w14:paraId="6E136DD2" w14:textId="77777777" w:rsidR="00816687" w:rsidRDefault="001A4F39">
      <w:pPr>
        <w:pStyle w:val="BodyText"/>
        <w:rPr>
          <w:rFonts w:ascii="Calibri" w:hAnsi="Calibri"/>
          <w:lang w:val="en-US" w:eastAsia="zh-CN"/>
        </w:rPr>
      </w:pPr>
      <w:r>
        <w:rPr>
          <w:rFonts w:ascii="Calibri" w:hAnsi="Calibri"/>
          <w:lang w:val="en-US" w:eastAsia="zh-CN"/>
        </w:rPr>
        <w:t>At its 110th session, the International Maritime Organization (IMO) Maritime Safety Committee (MSC) agreed in principle to incorporate VDES into the International Convention for the Safety of Life at Sea (SOLAS). Consequently, the implementation and deployment of VDES applications are expected to become widespread.</w:t>
      </w:r>
    </w:p>
    <w:p w14:paraId="7A68FF35" w14:textId="77777777" w:rsidR="00816687" w:rsidRDefault="001A4F39">
      <w:pPr>
        <w:pStyle w:val="BodyText"/>
        <w:rPr>
          <w:rFonts w:ascii="Calibri" w:hAnsi="Calibri"/>
          <w:lang w:val="en-US" w:eastAsia="zh-CN"/>
        </w:rPr>
      </w:pPr>
      <w:r>
        <w:rPr>
          <w:rFonts w:ascii="Calibri" w:hAnsi="Calibri"/>
          <w:lang w:val="en-US" w:eastAsia="zh-CN"/>
        </w:rPr>
        <w:t>However, with the practical deployment and application of VDES technology, some potential issues in Recommendation ITU-R M.2092</w:t>
      </w:r>
      <w:r>
        <w:rPr>
          <w:rFonts w:ascii="Calibri" w:hAnsi="Calibri" w:hint="eastAsia"/>
          <w:lang w:val="en-US" w:eastAsia="zh-CN"/>
        </w:rPr>
        <w:t xml:space="preserve">-1 </w:t>
      </w:r>
      <w:r>
        <w:rPr>
          <w:rFonts w:ascii="Calibri" w:hAnsi="Calibri"/>
          <w:lang w:val="en-US" w:eastAsia="zh-CN"/>
        </w:rPr>
        <w:t>have emerged. It is therefore necessary to revise and improve the original standard to enhance its applicability. Additionally, the current preliminary draft revision of the Recommendation contains some imprecise statements, and it is proposed that these be clarified.</w:t>
      </w:r>
    </w:p>
    <w:p w14:paraId="29138014" w14:textId="77777777" w:rsidR="00816687" w:rsidRDefault="001A4F39">
      <w:pPr>
        <w:pStyle w:val="Heading1"/>
        <w:rPr>
          <w:lang w:eastAsia="zh-CN"/>
        </w:rPr>
      </w:pPr>
      <w:r>
        <w:lastRenderedPageBreak/>
        <w:t>Discussion</w:t>
      </w:r>
    </w:p>
    <w:p w14:paraId="6C25416D" w14:textId="77777777" w:rsidR="00816687" w:rsidRDefault="001A4F39">
      <w:pPr>
        <w:pStyle w:val="BodyText"/>
        <w:rPr>
          <w:rFonts w:ascii="Calibri" w:hAnsi="Calibri"/>
          <w:lang w:eastAsia="zh-CN"/>
        </w:rPr>
      </w:pPr>
      <w:r>
        <w:rPr>
          <w:rFonts w:ascii="Calibri" w:hAnsi="Calibri"/>
          <w:lang w:eastAsia="zh-CN"/>
        </w:rPr>
        <w:t>We propose:</w:t>
      </w:r>
    </w:p>
    <w:p w14:paraId="6C4BDB58" w14:textId="77777777" w:rsidR="00816687" w:rsidRDefault="001A4F39">
      <w:pPr>
        <w:pStyle w:val="Bullet1"/>
        <w:suppressAutoHyphens/>
        <w:ind w:leftChars="236" w:left="720" w:hanging="295"/>
        <w:rPr>
          <w:rFonts w:eastAsia="SimSun"/>
          <w:lang w:val="en-US" w:eastAsia="zh-CN"/>
        </w:rPr>
      </w:pPr>
      <w:bookmarkStart w:id="2" w:name="OLE_LINK1"/>
      <w:r>
        <w:rPr>
          <w:rFonts w:eastAsia="SimSun"/>
          <w:lang w:val="en-US" w:eastAsia="zh-CN"/>
        </w:rPr>
        <w:t>Add a new field in Message 7 to the suppression of ASM-SAT message transmissions within shore-based coverage areas and its corresponding description;</w:t>
      </w:r>
    </w:p>
    <w:p w14:paraId="352ABCC6" w14:textId="77777777" w:rsidR="00816687" w:rsidRDefault="001A4F39">
      <w:pPr>
        <w:pStyle w:val="Bullet1"/>
        <w:suppressAutoHyphens/>
        <w:ind w:leftChars="236" w:left="720" w:hanging="295"/>
        <w:rPr>
          <w:rFonts w:eastAsia="SimSun"/>
          <w:lang w:val="en-US" w:eastAsia="zh-CN"/>
        </w:rPr>
      </w:pPr>
      <w:r>
        <w:rPr>
          <w:rFonts w:eastAsia="SimSun"/>
          <w:lang w:val="en-US" w:eastAsia="zh-CN"/>
        </w:rPr>
        <w:t>To address the issue of ambiguity in the bit-to-fragment correspondence in the ACK message when both the start and end fragments of an uplink addressed message are lost, a limit of 200 fragments has been set for uplink addressed messages.</w:t>
      </w:r>
    </w:p>
    <w:bookmarkEnd w:id="2"/>
    <w:p w14:paraId="4398D0DF" w14:textId="77777777" w:rsidR="00816687" w:rsidRDefault="001A4F39">
      <w:pPr>
        <w:pStyle w:val="BodyText"/>
        <w:rPr>
          <w:rFonts w:ascii="Calibri" w:hAnsi="Calibri"/>
          <w:lang w:eastAsia="zh-CN"/>
        </w:rPr>
      </w:pPr>
      <w:r>
        <w:rPr>
          <w:rFonts w:ascii="Calibri" w:hAnsi="Calibri" w:hint="eastAsia"/>
          <w:lang w:eastAsia="zh-CN"/>
        </w:rPr>
        <w:t xml:space="preserve">In addition, for the imprecise expressions in the </w:t>
      </w:r>
      <w:r>
        <w:rPr>
          <w:rFonts w:ascii="Calibri" w:hAnsi="Calibri" w:hint="eastAsia"/>
          <w:lang w:val="en-US" w:eastAsia="zh-CN"/>
        </w:rPr>
        <w:t>current preliminary draft revision</w:t>
      </w:r>
      <w:r>
        <w:rPr>
          <w:rFonts w:ascii="Calibri" w:hAnsi="Calibri" w:hint="eastAsia"/>
          <w:lang w:eastAsia="zh-CN"/>
        </w:rPr>
        <w:t>, clarification suggestions are as follows:</w:t>
      </w:r>
    </w:p>
    <w:p w14:paraId="5891C5CA" w14:textId="77777777" w:rsidR="00816687" w:rsidRDefault="001A4F39">
      <w:pPr>
        <w:pStyle w:val="Bullet1"/>
        <w:suppressAutoHyphens/>
        <w:ind w:left="0" w:firstLine="425"/>
        <w:rPr>
          <w:rFonts w:eastAsia="SimSun"/>
          <w:lang w:val="en-US" w:eastAsia="zh-CN"/>
        </w:rPr>
      </w:pPr>
      <w:r>
        <w:rPr>
          <w:rFonts w:eastAsia="SimSun" w:hint="eastAsia"/>
          <w:lang w:val="en-US" w:eastAsia="zh-CN"/>
        </w:rPr>
        <w:t>Change the title of Figure 6 to match its content.</w:t>
      </w:r>
    </w:p>
    <w:p w14:paraId="6B5DBADC" w14:textId="77777777" w:rsidR="00816687" w:rsidRDefault="001A4F39">
      <w:pPr>
        <w:pStyle w:val="Bullet1"/>
        <w:suppressAutoHyphens/>
        <w:ind w:left="0" w:firstLine="425"/>
        <w:rPr>
          <w:rFonts w:eastAsia="SimSun"/>
          <w:lang w:val="en-US" w:eastAsia="zh-CN"/>
        </w:rPr>
      </w:pPr>
      <w:r>
        <w:rPr>
          <w:rFonts w:eastAsia="SimSun" w:hint="eastAsia"/>
          <w:lang w:val="en-US" w:eastAsia="zh-CN"/>
        </w:rPr>
        <w:t>M</w:t>
      </w:r>
      <w:r>
        <w:rPr>
          <w:rFonts w:eastAsia="SimSun"/>
          <w:lang w:val="en-US" w:eastAsia="zh-CN"/>
        </w:rPr>
        <w:t>odify Figure 24 in Annex 4 to make its presentation clearer and more complete.</w:t>
      </w:r>
    </w:p>
    <w:p w14:paraId="05D67A05" w14:textId="77777777" w:rsidR="00816687" w:rsidRDefault="001A4F39">
      <w:pPr>
        <w:pStyle w:val="BodyText"/>
        <w:rPr>
          <w:rFonts w:eastAsia="SimSun"/>
          <w:lang w:eastAsia="zh-CN"/>
        </w:rPr>
      </w:pPr>
      <w:r>
        <w:rPr>
          <w:rFonts w:eastAsia="SimSun"/>
          <w:lang w:eastAsia="zh-CN"/>
        </w:rPr>
        <w:t>The revision of ITU-R M.2092-1 in detail is shown in the annex.</w:t>
      </w:r>
    </w:p>
    <w:p w14:paraId="1013BB1B" w14:textId="77777777" w:rsidR="00816687" w:rsidRDefault="001A4F39">
      <w:pPr>
        <w:pStyle w:val="Heading1"/>
      </w:pPr>
      <w:r>
        <w:t>References</w:t>
      </w:r>
    </w:p>
    <w:p w14:paraId="5FFDB181" w14:textId="77777777" w:rsidR="00816687" w:rsidRDefault="001A4F39">
      <w:pPr>
        <w:pStyle w:val="Reference"/>
      </w:pPr>
      <w:bookmarkStart w:id="3" w:name="_Hlk203959054"/>
      <w:r>
        <w:t>ITU-R M.2092-1 Technical characteristics for a VHF data exchange system in the VHF</w:t>
      </w:r>
    </w:p>
    <w:bookmarkEnd w:id="3"/>
    <w:p w14:paraId="228F92A2" w14:textId="77777777" w:rsidR="00816687" w:rsidRDefault="001A4F39">
      <w:pPr>
        <w:pStyle w:val="Heading1"/>
      </w:pPr>
      <w:r>
        <w:t>Action requested of the Committee</w:t>
      </w:r>
    </w:p>
    <w:p w14:paraId="78F9127C" w14:textId="77777777" w:rsidR="00816687" w:rsidRDefault="001A4F39">
      <w:pPr>
        <w:pStyle w:val="BodyText"/>
        <w:rPr>
          <w:rFonts w:ascii="Calibri" w:hAnsi="Calibri"/>
        </w:rPr>
      </w:pPr>
      <w:r>
        <w:rPr>
          <w:rFonts w:ascii="Calibri" w:hAnsi="Calibri"/>
        </w:rPr>
        <w:t xml:space="preserve">The Committee is requested to: </w:t>
      </w:r>
    </w:p>
    <w:p w14:paraId="064723C0" w14:textId="77777777" w:rsidR="00816687" w:rsidRDefault="001A4F39">
      <w:pPr>
        <w:pStyle w:val="List1"/>
      </w:pPr>
      <w:r>
        <w:t>Consider the suggestions in section 3.</w:t>
      </w:r>
    </w:p>
    <w:p w14:paraId="7233243C" w14:textId="77777777" w:rsidR="00816687" w:rsidRDefault="001A4F39">
      <w:pPr>
        <w:pStyle w:val="List1"/>
      </w:pPr>
      <w:r>
        <w:t>Take appropriate actions.</w:t>
      </w:r>
    </w:p>
    <w:p w14:paraId="64C70E3B" w14:textId="77777777" w:rsidR="00816687" w:rsidRDefault="00816687">
      <w:pPr>
        <w:pStyle w:val="Annex"/>
        <w:sectPr w:rsidR="00816687">
          <w:headerReference w:type="default" r:id="rId10"/>
          <w:footerReference w:type="default" r:id="rId11"/>
          <w:headerReference w:type="first" r:id="rId12"/>
          <w:footerReference w:type="first" r:id="rId13"/>
          <w:pgSz w:w="11906" w:h="16838"/>
          <w:pgMar w:top="1733" w:right="794" w:bottom="567" w:left="907" w:header="564" w:footer="611" w:gutter="0"/>
          <w:cols w:space="708"/>
          <w:titlePg/>
          <w:docGrid w:linePitch="360"/>
        </w:sectPr>
      </w:pPr>
    </w:p>
    <w:p w14:paraId="4379E398" w14:textId="77777777" w:rsidR="00816687" w:rsidRDefault="00816687">
      <w:pPr>
        <w:pStyle w:val="Annex"/>
        <w:rPr>
          <w:rFonts w:eastAsia="SimSun"/>
          <w:lang w:eastAsia="zh-C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4"/>
        <w:gridCol w:w="1062"/>
        <w:gridCol w:w="1124"/>
        <w:gridCol w:w="1409"/>
        <w:gridCol w:w="1596"/>
        <w:gridCol w:w="4918"/>
        <w:gridCol w:w="3177"/>
      </w:tblGrid>
      <w:tr w:rsidR="00816687" w14:paraId="5F1EE4DE" w14:textId="77777777">
        <w:trPr>
          <w:cantSplit/>
          <w:trHeight w:val="446"/>
          <w:tblHeader/>
        </w:trPr>
        <w:tc>
          <w:tcPr>
            <w:tcW w:w="1292" w:type="dxa"/>
            <w:noWrap/>
            <w:vAlign w:val="center"/>
          </w:tcPr>
          <w:p w14:paraId="361D2938" w14:textId="77777777" w:rsidR="00816687" w:rsidRDefault="001A4F39">
            <w:pPr>
              <w:pStyle w:val="Tableheading"/>
              <w:suppressAutoHyphens/>
              <w:rPr>
                <w:lang w:eastAsia="en-GB"/>
              </w:rPr>
            </w:pPr>
            <w:bookmarkStart w:id="4" w:name="OLE_LINK4"/>
            <w:r>
              <w:rPr>
                <w:lang w:eastAsia="en-GB"/>
              </w:rPr>
              <w:t>Comment Number:</w:t>
            </w:r>
          </w:p>
          <w:p w14:paraId="17C30B82" w14:textId="77777777" w:rsidR="00816687" w:rsidRDefault="001A4F39">
            <w:pPr>
              <w:pStyle w:val="Tableheading"/>
              <w:suppressAutoHyphens/>
              <w:rPr>
                <w:rFonts w:eastAsia="SimSun"/>
                <w:lang w:eastAsia="zh-CN"/>
              </w:rPr>
            </w:pPr>
            <w:r>
              <w:rPr>
                <w:lang w:eastAsia="en-GB"/>
              </w:rPr>
              <w:t>Name</w:t>
            </w:r>
            <w:r>
              <w:rPr>
                <w:rFonts w:eastAsia="SimSun" w:hint="eastAsia"/>
                <w:lang w:eastAsia="zh-CN"/>
              </w:rPr>
              <w:t>-#</w:t>
            </w:r>
          </w:p>
        </w:tc>
        <w:tc>
          <w:tcPr>
            <w:tcW w:w="1076" w:type="dxa"/>
            <w:vAlign w:val="center"/>
          </w:tcPr>
          <w:p w14:paraId="309D3C9D" w14:textId="77777777" w:rsidR="00816687" w:rsidRDefault="001A4F39">
            <w:pPr>
              <w:pStyle w:val="Tableheading"/>
              <w:suppressAutoHyphens/>
              <w:rPr>
                <w:lang w:eastAsia="en-GB"/>
              </w:rPr>
            </w:pPr>
            <w:r>
              <w:rPr>
                <w:lang w:eastAsia="en-GB"/>
              </w:rPr>
              <w:t>Change Log ID</w:t>
            </w:r>
          </w:p>
        </w:tc>
        <w:tc>
          <w:tcPr>
            <w:tcW w:w="1140" w:type="dxa"/>
            <w:noWrap/>
            <w:vAlign w:val="center"/>
          </w:tcPr>
          <w:p w14:paraId="1B2B2A54" w14:textId="77777777" w:rsidR="00816687" w:rsidRDefault="001A4F39">
            <w:pPr>
              <w:pStyle w:val="Tableheading"/>
              <w:suppressAutoHyphens/>
              <w:rPr>
                <w:lang w:eastAsia="en-GB"/>
              </w:rPr>
            </w:pPr>
            <w:r>
              <w:rPr>
                <w:lang w:eastAsia="en-GB"/>
              </w:rPr>
              <w:t>Annex / Section</w:t>
            </w:r>
          </w:p>
        </w:tc>
        <w:tc>
          <w:tcPr>
            <w:tcW w:w="1430" w:type="dxa"/>
            <w:noWrap/>
            <w:vAlign w:val="center"/>
          </w:tcPr>
          <w:p w14:paraId="6203A371" w14:textId="77777777" w:rsidR="00816687" w:rsidRDefault="001A4F39">
            <w:pPr>
              <w:pStyle w:val="Tableheading"/>
              <w:suppressAutoHyphens/>
              <w:rPr>
                <w:lang w:eastAsia="en-GB"/>
              </w:rPr>
            </w:pPr>
            <w:r>
              <w:rPr>
                <w:lang w:eastAsia="en-GB"/>
              </w:rPr>
              <w:t>Section, Table, Figure</w:t>
            </w:r>
          </w:p>
          <w:p w14:paraId="40A21877" w14:textId="77777777" w:rsidR="00816687" w:rsidRDefault="00816687">
            <w:pPr>
              <w:pStyle w:val="Tableheading"/>
              <w:suppressAutoHyphens/>
              <w:rPr>
                <w:lang w:eastAsia="en-GB"/>
              </w:rPr>
            </w:pPr>
          </w:p>
        </w:tc>
        <w:tc>
          <w:tcPr>
            <w:tcW w:w="1620" w:type="dxa"/>
            <w:noWrap/>
            <w:vAlign w:val="center"/>
          </w:tcPr>
          <w:p w14:paraId="25917515" w14:textId="77777777" w:rsidR="00816687" w:rsidRDefault="001A4F39">
            <w:pPr>
              <w:pStyle w:val="Tableheading"/>
              <w:suppressAutoHyphens/>
              <w:rPr>
                <w:lang w:eastAsia="en-GB"/>
              </w:rPr>
            </w:pPr>
            <w:r>
              <w:rPr>
                <w:lang w:eastAsia="en-GB"/>
              </w:rPr>
              <w:t>Type of change</w:t>
            </w:r>
          </w:p>
        </w:tc>
        <w:tc>
          <w:tcPr>
            <w:tcW w:w="5000" w:type="dxa"/>
            <w:noWrap/>
            <w:vAlign w:val="center"/>
          </w:tcPr>
          <w:p w14:paraId="58457707" w14:textId="77777777" w:rsidR="00816687" w:rsidRDefault="001A4F39">
            <w:pPr>
              <w:pStyle w:val="Tableheading"/>
              <w:suppressAutoHyphens/>
              <w:rPr>
                <w:lang w:eastAsia="en-GB"/>
              </w:rPr>
            </w:pPr>
            <w:r>
              <w:rPr>
                <w:lang w:eastAsia="en-GB"/>
              </w:rPr>
              <w:t>Reason for the change, or what you want to accomplish</w:t>
            </w:r>
          </w:p>
        </w:tc>
        <w:tc>
          <w:tcPr>
            <w:tcW w:w="3228" w:type="dxa"/>
            <w:noWrap/>
            <w:vAlign w:val="center"/>
          </w:tcPr>
          <w:p w14:paraId="7BF41D8F" w14:textId="77777777" w:rsidR="00816687" w:rsidRDefault="001A4F39">
            <w:pPr>
              <w:pStyle w:val="Tableheading"/>
              <w:suppressAutoHyphens/>
              <w:rPr>
                <w:lang w:eastAsia="en-GB"/>
              </w:rPr>
            </w:pPr>
            <w:r>
              <w:rPr>
                <w:lang w:eastAsia="en-GB"/>
              </w:rPr>
              <w:t>Proposed change to ITU-R M.2092-1, short editorial changes can be include here (large changes should be documented below)</w:t>
            </w:r>
          </w:p>
        </w:tc>
      </w:tr>
      <w:tr w:rsidR="00816687" w14:paraId="612D7B09" w14:textId="77777777">
        <w:trPr>
          <w:cantSplit/>
          <w:trHeight w:val="1500"/>
        </w:trPr>
        <w:tc>
          <w:tcPr>
            <w:tcW w:w="1292" w:type="dxa"/>
            <w:vAlign w:val="center"/>
          </w:tcPr>
          <w:p w14:paraId="3F3F0478" w14:textId="77777777" w:rsidR="00816687" w:rsidRDefault="001A4F39">
            <w:pPr>
              <w:pStyle w:val="Tabletext"/>
              <w:suppressAutoHyphens/>
              <w:rPr>
                <w:lang w:val="en-US" w:eastAsia="zh-CN"/>
              </w:rPr>
            </w:pPr>
            <w:r>
              <w:rPr>
                <w:lang w:val="en-US" w:eastAsia="zh-CN"/>
              </w:rPr>
              <w:t>C</w:t>
            </w:r>
            <w:r>
              <w:rPr>
                <w:rFonts w:hint="eastAsia"/>
                <w:lang w:val="en-US" w:eastAsia="zh-CN"/>
              </w:rPr>
              <w:t>hina</w:t>
            </w:r>
            <w:r>
              <w:rPr>
                <w:lang w:val="en-US" w:eastAsia="zh-CN"/>
              </w:rPr>
              <w:t xml:space="preserve"> MSA-1</w:t>
            </w:r>
          </w:p>
        </w:tc>
        <w:tc>
          <w:tcPr>
            <w:tcW w:w="1076" w:type="dxa"/>
            <w:vAlign w:val="center"/>
          </w:tcPr>
          <w:p w14:paraId="6F9B580B" w14:textId="77777777" w:rsidR="00816687" w:rsidRDefault="001A4F39">
            <w:pPr>
              <w:pStyle w:val="Tabletext"/>
              <w:suppressAutoHyphens/>
              <w:rPr>
                <w:lang w:val="en-US" w:eastAsia="zh-CN"/>
              </w:rPr>
            </w:pPr>
            <w:r>
              <w:rPr>
                <w:lang w:val="en-US" w:eastAsia="zh-CN"/>
              </w:rPr>
              <w:t>NA</w:t>
            </w:r>
          </w:p>
        </w:tc>
        <w:tc>
          <w:tcPr>
            <w:tcW w:w="1140" w:type="dxa"/>
            <w:vAlign w:val="center"/>
          </w:tcPr>
          <w:p w14:paraId="358D7FC7" w14:textId="77777777" w:rsidR="00816687" w:rsidRDefault="001A4F39">
            <w:pPr>
              <w:pStyle w:val="Tabletext"/>
              <w:suppressAutoHyphens/>
              <w:rPr>
                <w:lang w:val="en-US" w:eastAsia="zh-CN"/>
              </w:rPr>
            </w:pPr>
            <w:r>
              <w:rPr>
                <w:rFonts w:hint="eastAsia"/>
                <w:lang w:val="en-US" w:eastAsia="zh-CN"/>
              </w:rPr>
              <w:t>Annex 3</w:t>
            </w:r>
          </w:p>
        </w:tc>
        <w:tc>
          <w:tcPr>
            <w:tcW w:w="1430" w:type="dxa"/>
            <w:vAlign w:val="center"/>
          </w:tcPr>
          <w:p w14:paraId="106BD0C9" w14:textId="77777777" w:rsidR="00816687" w:rsidRDefault="001A4F39">
            <w:pPr>
              <w:pStyle w:val="Tabletext"/>
              <w:suppressAutoHyphens/>
              <w:rPr>
                <w:lang w:val="en-US" w:eastAsia="zh-CN"/>
              </w:rPr>
            </w:pPr>
            <w:r>
              <w:rPr>
                <w:lang w:val="fr-FR" w:eastAsia="zh-CN"/>
              </w:rPr>
              <w:t>7.10</w:t>
            </w:r>
            <w:r>
              <w:rPr>
                <w:rFonts w:hint="eastAsia"/>
                <w:lang w:val="en-US" w:eastAsia="zh-CN"/>
              </w:rPr>
              <w:t>,</w:t>
            </w:r>
          </w:p>
          <w:p w14:paraId="13355A2E" w14:textId="77777777" w:rsidR="00816687" w:rsidRDefault="001A4F39">
            <w:pPr>
              <w:pStyle w:val="Tabletext"/>
              <w:suppressAutoHyphens/>
              <w:rPr>
                <w:lang w:val="en-US" w:eastAsia="zh-CN"/>
              </w:rPr>
            </w:pPr>
            <w:r>
              <w:rPr>
                <w:rFonts w:hint="eastAsia"/>
                <w:lang w:val="fr-FR" w:eastAsia="zh-CN"/>
              </w:rPr>
              <w:t>Table</w:t>
            </w:r>
            <w:r>
              <w:rPr>
                <w:lang w:val="fr-FR" w:eastAsia="zh-CN"/>
              </w:rPr>
              <w:t xml:space="preserve"> 33</w:t>
            </w:r>
          </w:p>
        </w:tc>
        <w:tc>
          <w:tcPr>
            <w:tcW w:w="1620" w:type="dxa"/>
            <w:vAlign w:val="center"/>
          </w:tcPr>
          <w:p w14:paraId="00D1622B" w14:textId="77777777" w:rsidR="00816687" w:rsidRDefault="001A4F39">
            <w:pPr>
              <w:pStyle w:val="Tabletext"/>
              <w:suppressAutoHyphens/>
              <w:rPr>
                <w:lang w:val="en-US" w:eastAsia="zh-CN"/>
              </w:rPr>
            </w:pPr>
            <w:r>
              <w:rPr>
                <w:lang w:val="en-US" w:eastAsia="zh-CN"/>
              </w:rPr>
              <w:t>Tech. Improvement</w:t>
            </w:r>
          </w:p>
        </w:tc>
        <w:tc>
          <w:tcPr>
            <w:tcW w:w="5000" w:type="dxa"/>
            <w:vAlign w:val="center"/>
          </w:tcPr>
          <w:p w14:paraId="7BAFBBB9" w14:textId="77777777" w:rsidR="00816687" w:rsidRDefault="001A4F39">
            <w:pPr>
              <w:pStyle w:val="Tabletext"/>
              <w:suppressAutoHyphens/>
              <w:rPr>
                <w:lang w:val="en-US" w:eastAsia="zh-CN"/>
              </w:rPr>
            </w:pPr>
            <w:r>
              <w:rPr>
                <w:lang w:val="en-US" w:eastAsia="zh-CN"/>
              </w:rPr>
              <w:t>In accordance with the consensus reached at the DTEC4 meeting, the suppression of ASM-SAT transmissions from shipborne stations within coastal areas shall be controlled by the shore-based station. To support this functionality, a control field has been added to Table 33, and corresponding instructions on its use have been included in Section 7.10.</w:t>
            </w:r>
          </w:p>
        </w:tc>
        <w:tc>
          <w:tcPr>
            <w:tcW w:w="3228" w:type="dxa"/>
            <w:vAlign w:val="center"/>
          </w:tcPr>
          <w:p w14:paraId="1FC19994" w14:textId="77777777" w:rsidR="00816687" w:rsidRDefault="001A4F39">
            <w:pPr>
              <w:pStyle w:val="Tabletext"/>
              <w:suppressAutoHyphens/>
              <w:rPr>
                <w:lang w:val="en-US" w:eastAsia="zh-CN"/>
              </w:rPr>
            </w:pPr>
            <w:r>
              <w:rPr>
                <w:rFonts w:hint="eastAsia"/>
                <w:lang w:val="en-US" w:eastAsia="zh-CN"/>
              </w:rPr>
              <w:t>Modify as shown below.</w:t>
            </w:r>
          </w:p>
        </w:tc>
      </w:tr>
      <w:tr w:rsidR="00816687" w14:paraId="0AD0AA88" w14:textId="77777777">
        <w:trPr>
          <w:cantSplit/>
          <w:trHeight w:val="1500"/>
        </w:trPr>
        <w:tc>
          <w:tcPr>
            <w:tcW w:w="1292" w:type="dxa"/>
            <w:vAlign w:val="center"/>
          </w:tcPr>
          <w:p w14:paraId="28D5F1EC" w14:textId="77777777" w:rsidR="00816687" w:rsidRDefault="001A4F39">
            <w:pPr>
              <w:pStyle w:val="Tabletext"/>
              <w:suppressAutoHyphens/>
              <w:rPr>
                <w:lang w:val="en-US" w:eastAsia="zh-CN"/>
              </w:rPr>
            </w:pPr>
            <w:r>
              <w:rPr>
                <w:lang w:val="en-US" w:eastAsia="zh-CN"/>
              </w:rPr>
              <w:t>C</w:t>
            </w:r>
            <w:r>
              <w:rPr>
                <w:rFonts w:hint="eastAsia"/>
                <w:lang w:val="en-US" w:eastAsia="zh-CN"/>
              </w:rPr>
              <w:t>hina</w:t>
            </w:r>
            <w:r>
              <w:rPr>
                <w:lang w:val="en-US" w:eastAsia="zh-CN"/>
              </w:rPr>
              <w:t xml:space="preserve"> MSA-</w:t>
            </w:r>
            <w:r>
              <w:rPr>
                <w:rFonts w:hint="eastAsia"/>
                <w:lang w:val="en-US" w:eastAsia="zh-CN"/>
              </w:rPr>
              <w:t>2</w:t>
            </w:r>
          </w:p>
        </w:tc>
        <w:tc>
          <w:tcPr>
            <w:tcW w:w="1076" w:type="dxa"/>
            <w:vAlign w:val="center"/>
          </w:tcPr>
          <w:p w14:paraId="32AEA28F" w14:textId="77777777" w:rsidR="00816687" w:rsidRDefault="001A4F39">
            <w:pPr>
              <w:pStyle w:val="Tabletext"/>
              <w:suppressAutoHyphens/>
              <w:rPr>
                <w:lang w:val="en-US" w:eastAsia="zh-CN"/>
              </w:rPr>
            </w:pPr>
            <w:r>
              <w:rPr>
                <w:rFonts w:hint="eastAsia"/>
                <w:lang w:val="en-US" w:eastAsia="zh-CN"/>
              </w:rPr>
              <w:t>NA</w:t>
            </w:r>
          </w:p>
        </w:tc>
        <w:tc>
          <w:tcPr>
            <w:tcW w:w="1140" w:type="dxa"/>
            <w:vAlign w:val="center"/>
          </w:tcPr>
          <w:p w14:paraId="709F07C9" w14:textId="77777777" w:rsidR="00816687" w:rsidRDefault="001A4F39">
            <w:pPr>
              <w:pStyle w:val="Tabletext"/>
              <w:suppressAutoHyphens/>
              <w:rPr>
                <w:lang w:val="en-US" w:eastAsia="zh-CN"/>
              </w:rPr>
            </w:pPr>
            <w:r>
              <w:rPr>
                <w:lang w:val="en-US" w:eastAsia="zh-CN"/>
              </w:rPr>
              <w:t>Annex 5</w:t>
            </w:r>
          </w:p>
        </w:tc>
        <w:tc>
          <w:tcPr>
            <w:tcW w:w="1430" w:type="dxa"/>
            <w:vAlign w:val="center"/>
          </w:tcPr>
          <w:p w14:paraId="1FFAA0EF" w14:textId="77777777" w:rsidR="00816687" w:rsidRDefault="001A4F39">
            <w:pPr>
              <w:pStyle w:val="Tabletext"/>
              <w:suppressAutoHyphens/>
              <w:rPr>
                <w:lang w:val="en-US" w:eastAsia="zh-CN"/>
              </w:rPr>
            </w:pPr>
            <w:r>
              <w:rPr>
                <w:lang w:val="fr-FR" w:eastAsia="zh-CN"/>
              </w:rPr>
              <w:t>3.10.13</w:t>
            </w:r>
            <w:r>
              <w:rPr>
                <w:rFonts w:hint="eastAsia"/>
                <w:lang w:val="en-US" w:eastAsia="zh-CN"/>
              </w:rPr>
              <w:t>,</w:t>
            </w:r>
          </w:p>
          <w:p w14:paraId="6CFCAE7D" w14:textId="77777777" w:rsidR="00816687" w:rsidRDefault="001A4F39">
            <w:pPr>
              <w:pStyle w:val="Tabletext"/>
              <w:suppressAutoHyphens/>
              <w:rPr>
                <w:lang w:val="fr-FR" w:eastAsia="zh-CN"/>
              </w:rPr>
            </w:pPr>
            <w:r>
              <w:rPr>
                <w:lang w:val="fr-FR" w:eastAsia="zh-CN"/>
              </w:rPr>
              <w:t>Table 83</w:t>
            </w:r>
          </w:p>
        </w:tc>
        <w:tc>
          <w:tcPr>
            <w:tcW w:w="1620" w:type="dxa"/>
            <w:vAlign w:val="center"/>
          </w:tcPr>
          <w:p w14:paraId="34BEDE0F" w14:textId="77777777" w:rsidR="00816687" w:rsidRDefault="001A4F39">
            <w:pPr>
              <w:pStyle w:val="Tabletext"/>
              <w:suppressAutoHyphens/>
              <w:rPr>
                <w:lang w:val="en-US" w:eastAsia="zh-CN"/>
              </w:rPr>
            </w:pPr>
            <w:r>
              <w:rPr>
                <w:lang w:val="en-US" w:eastAsia="zh-CN"/>
              </w:rPr>
              <w:t>Tech. Improvement</w:t>
            </w:r>
          </w:p>
        </w:tc>
        <w:tc>
          <w:tcPr>
            <w:tcW w:w="5000" w:type="dxa"/>
            <w:vAlign w:val="center"/>
          </w:tcPr>
          <w:p w14:paraId="1959A79D" w14:textId="77777777" w:rsidR="00816687" w:rsidRDefault="001A4F39">
            <w:pPr>
              <w:pStyle w:val="Tabletext"/>
              <w:suppressAutoHyphens/>
              <w:rPr>
                <w:lang w:val="fr-FR" w:eastAsia="zh-CN"/>
              </w:rPr>
            </w:pPr>
            <w:r>
              <w:rPr>
                <w:lang w:val="fr-FR" w:eastAsia="zh-CN"/>
              </w:rPr>
              <w:t>If both the start and end fragments are lost, it becomes impossible to determine the correspondence between the bits in the acknowledgement (ACK) message and the individual data fragments. Therefore, the number of fragments for an uplink addressed message is limited to 200.</w:t>
            </w:r>
          </w:p>
        </w:tc>
        <w:tc>
          <w:tcPr>
            <w:tcW w:w="3228" w:type="dxa"/>
            <w:vAlign w:val="center"/>
          </w:tcPr>
          <w:p w14:paraId="1F7FF46D" w14:textId="77777777" w:rsidR="00816687" w:rsidRDefault="001A4F39">
            <w:pPr>
              <w:pStyle w:val="Tabletext"/>
              <w:suppressAutoHyphens/>
              <w:rPr>
                <w:lang w:val="en-US" w:eastAsia="zh-CN"/>
              </w:rPr>
            </w:pPr>
            <w:r>
              <w:rPr>
                <w:rFonts w:hint="eastAsia"/>
                <w:lang w:val="en-US" w:eastAsia="zh-CN"/>
              </w:rPr>
              <w:t>Modify as shown below.</w:t>
            </w:r>
          </w:p>
        </w:tc>
      </w:tr>
      <w:tr w:rsidR="00816687" w14:paraId="27C9156A" w14:textId="77777777">
        <w:trPr>
          <w:cantSplit/>
          <w:trHeight w:val="1500"/>
        </w:trPr>
        <w:tc>
          <w:tcPr>
            <w:tcW w:w="1292" w:type="dxa"/>
            <w:vAlign w:val="center"/>
          </w:tcPr>
          <w:p w14:paraId="022AC7FA" w14:textId="77777777" w:rsidR="00816687" w:rsidRDefault="001A4F39">
            <w:pPr>
              <w:pStyle w:val="Tabletext"/>
              <w:suppressAutoHyphens/>
              <w:rPr>
                <w:lang w:val="en-US" w:eastAsia="zh-CN"/>
              </w:rPr>
            </w:pPr>
            <w:r>
              <w:rPr>
                <w:lang w:val="en-US" w:eastAsia="zh-CN"/>
              </w:rPr>
              <w:lastRenderedPageBreak/>
              <w:t>C</w:t>
            </w:r>
            <w:r>
              <w:rPr>
                <w:rFonts w:hint="eastAsia"/>
                <w:lang w:val="en-US" w:eastAsia="zh-CN"/>
              </w:rPr>
              <w:t>hina</w:t>
            </w:r>
            <w:r>
              <w:rPr>
                <w:lang w:val="en-US" w:eastAsia="zh-CN"/>
              </w:rPr>
              <w:t xml:space="preserve"> MSA-</w:t>
            </w:r>
            <w:r>
              <w:rPr>
                <w:rFonts w:hint="eastAsia"/>
                <w:lang w:val="en-US" w:eastAsia="zh-CN"/>
              </w:rPr>
              <w:t>3</w:t>
            </w:r>
          </w:p>
        </w:tc>
        <w:tc>
          <w:tcPr>
            <w:tcW w:w="1076" w:type="dxa"/>
            <w:vAlign w:val="center"/>
          </w:tcPr>
          <w:p w14:paraId="3E466782" w14:textId="77777777" w:rsidR="00816687" w:rsidRDefault="001A4F39">
            <w:pPr>
              <w:pStyle w:val="Tabletext"/>
              <w:suppressAutoHyphens/>
              <w:rPr>
                <w:lang w:val="en-US" w:eastAsia="zh-CN"/>
              </w:rPr>
            </w:pPr>
            <w:r>
              <w:rPr>
                <w:rFonts w:hint="eastAsia"/>
                <w:lang w:val="en-US" w:eastAsia="zh-CN"/>
              </w:rPr>
              <w:t>NA</w:t>
            </w:r>
          </w:p>
        </w:tc>
        <w:tc>
          <w:tcPr>
            <w:tcW w:w="1140" w:type="dxa"/>
            <w:vAlign w:val="center"/>
          </w:tcPr>
          <w:p w14:paraId="2DFDCE15" w14:textId="77777777" w:rsidR="00816687" w:rsidRDefault="001A4F39">
            <w:pPr>
              <w:pStyle w:val="Tabletext"/>
              <w:suppressAutoHyphens/>
              <w:rPr>
                <w:lang w:val="en-US" w:eastAsia="zh-CN"/>
              </w:rPr>
            </w:pPr>
            <w:r>
              <w:rPr>
                <w:rFonts w:hint="eastAsia"/>
                <w:lang w:val="en-US" w:eastAsia="zh-CN"/>
              </w:rPr>
              <w:t>Annex 4</w:t>
            </w:r>
          </w:p>
        </w:tc>
        <w:tc>
          <w:tcPr>
            <w:tcW w:w="1430" w:type="dxa"/>
            <w:vAlign w:val="center"/>
          </w:tcPr>
          <w:p w14:paraId="7CD7BCAA" w14:textId="77777777" w:rsidR="00816687" w:rsidRDefault="001A4F39">
            <w:pPr>
              <w:pStyle w:val="Tabletext"/>
              <w:suppressAutoHyphens/>
              <w:rPr>
                <w:lang w:val="fr-FR" w:eastAsia="zh-CN"/>
              </w:rPr>
            </w:pPr>
            <w:r>
              <w:rPr>
                <w:rFonts w:hint="eastAsia"/>
                <w:lang w:val="fr-FR" w:eastAsia="zh-CN"/>
              </w:rPr>
              <w:t>4.9.7,</w:t>
            </w:r>
          </w:p>
          <w:p w14:paraId="7B6DB912" w14:textId="77777777" w:rsidR="00816687" w:rsidRDefault="001A4F39">
            <w:pPr>
              <w:pStyle w:val="Tabletext"/>
              <w:suppressAutoHyphens/>
              <w:rPr>
                <w:lang w:val="fr-FR" w:eastAsia="zh-CN"/>
              </w:rPr>
            </w:pPr>
            <w:r>
              <w:rPr>
                <w:rFonts w:hint="eastAsia"/>
                <w:lang w:val="en-US" w:eastAsia="zh-CN"/>
              </w:rPr>
              <w:t xml:space="preserve">FIgure </w:t>
            </w:r>
            <w:r>
              <w:rPr>
                <w:rFonts w:hint="eastAsia"/>
                <w:lang w:val="fr-FR" w:eastAsia="zh-CN"/>
              </w:rPr>
              <w:t>42</w:t>
            </w:r>
          </w:p>
        </w:tc>
        <w:tc>
          <w:tcPr>
            <w:tcW w:w="1620" w:type="dxa"/>
            <w:vAlign w:val="center"/>
          </w:tcPr>
          <w:p w14:paraId="3B61D65C" w14:textId="77777777" w:rsidR="00816687" w:rsidRDefault="001A4F39">
            <w:pPr>
              <w:pStyle w:val="Tabletext"/>
              <w:suppressAutoHyphens/>
              <w:rPr>
                <w:lang w:val="en-US" w:eastAsia="zh-CN"/>
              </w:rPr>
            </w:pPr>
            <w:r>
              <w:rPr>
                <w:rFonts w:hint="eastAsia"/>
                <w:lang w:val="en-US" w:eastAsia="zh-CN"/>
              </w:rPr>
              <w:t>Tech. Improvement</w:t>
            </w:r>
          </w:p>
        </w:tc>
        <w:tc>
          <w:tcPr>
            <w:tcW w:w="5000" w:type="dxa"/>
            <w:vAlign w:val="center"/>
          </w:tcPr>
          <w:p w14:paraId="336953C6" w14:textId="77777777" w:rsidR="00816687" w:rsidRDefault="001A4F39">
            <w:pPr>
              <w:pStyle w:val="Tabletext"/>
              <w:suppressAutoHyphens/>
              <w:rPr>
                <w:lang w:val="fr-FR"/>
              </w:rPr>
            </w:pPr>
            <w:r>
              <w:rPr>
                <w:rFonts w:hint="eastAsia"/>
                <w:lang w:val="fr-FR"/>
              </w:rPr>
              <w:t xml:space="preserve">According to the conclusion of the previous meeting, China MSA has conducted practical tests on two solutions for overlapping service area management as discussed at DTEC4. The first solution is the </w:t>
            </w:r>
            <w:r>
              <w:rPr>
                <w:rFonts w:hint="eastAsia"/>
                <w:lang w:val="fr-FR"/>
              </w:rPr>
              <w:t>“</w:t>
            </w:r>
            <w:r>
              <w:rPr>
                <w:rFonts w:hint="eastAsia"/>
                <w:lang w:val="fr-FR"/>
              </w:rPr>
              <w:t>service area priority</w:t>
            </w:r>
            <w:r>
              <w:rPr>
                <w:rFonts w:hint="eastAsia"/>
                <w:lang w:val="fr-FR"/>
              </w:rPr>
              <w:t>”</w:t>
            </w:r>
            <w:r>
              <w:rPr>
                <w:rFonts w:hint="eastAsia"/>
                <w:lang w:val="fr-FR"/>
              </w:rPr>
              <w:t xml:space="preserve"> approach proposed by China MSA, and the second is the </w:t>
            </w:r>
            <w:r>
              <w:rPr>
                <w:rFonts w:hint="eastAsia"/>
                <w:lang w:val="fr-FR"/>
              </w:rPr>
              <w:t>“</w:t>
            </w:r>
            <w:r>
              <w:rPr>
                <w:rFonts w:hint="eastAsia"/>
                <w:lang w:val="fr-FR"/>
              </w:rPr>
              <w:t>single base station broadcasting multiple service areas</w:t>
            </w:r>
            <w:r>
              <w:rPr>
                <w:rFonts w:hint="eastAsia"/>
                <w:lang w:val="fr-FR"/>
              </w:rPr>
              <w:t>”</w:t>
            </w:r>
            <w:r>
              <w:rPr>
                <w:rFonts w:hint="eastAsia"/>
                <w:lang w:val="fr-FR"/>
              </w:rPr>
              <w:t xml:space="preserve"> approach. Test results indicate that both solutions can effectively resolve the issue of overlapping service areas, though there are some differences in terms of deployment and type approval complexity.</w:t>
            </w:r>
          </w:p>
          <w:p w14:paraId="6ABFB04A" w14:textId="77777777" w:rsidR="00816687" w:rsidRDefault="001A4F39">
            <w:pPr>
              <w:pStyle w:val="Tabletext"/>
              <w:suppressAutoHyphens/>
              <w:rPr>
                <w:lang w:val="fr-FR" w:eastAsia="zh-CN"/>
              </w:rPr>
            </w:pPr>
            <w:r>
              <w:rPr>
                <w:rFonts w:hint="eastAsia"/>
                <w:lang w:val="fr-FR"/>
              </w:rPr>
              <w:t>At this meeting, China MSA will give a brief presentation to introduce the test process and main findings for the reference of all participants. It is proposed that DTEC5 discusses the advantages and disadvantages of these two solutions in detail and reaches a consensus.</w:t>
            </w:r>
          </w:p>
        </w:tc>
        <w:tc>
          <w:tcPr>
            <w:tcW w:w="3228" w:type="dxa"/>
            <w:vAlign w:val="center"/>
          </w:tcPr>
          <w:p w14:paraId="56DAED29" w14:textId="77777777" w:rsidR="00816687" w:rsidRDefault="001A4F39">
            <w:pPr>
              <w:pStyle w:val="Tabletext"/>
              <w:suppressAutoHyphens/>
              <w:rPr>
                <w:lang w:val="en-US" w:eastAsia="zh-CN"/>
              </w:rPr>
            </w:pPr>
            <w:r>
              <w:rPr>
                <w:rFonts w:hint="eastAsia"/>
                <w:lang w:val="en-US" w:eastAsia="zh-CN"/>
              </w:rPr>
              <w:t>Modify as shown below.</w:t>
            </w:r>
          </w:p>
        </w:tc>
      </w:tr>
      <w:tr w:rsidR="00816687" w14:paraId="52A65429" w14:textId="77777777">
        <w:trPr>
          <w:cantSplit/>
          <w:trHeight w:val="1500"/>
        </w:trPr>
        <w:tc>
          <w:tcPr>
            <w:tcW w:w="1292" w:type="dxa"/>
            <w:vAlign w:val="center"/>
          </w:tcPr>
          <w:p w14:paraId="68473CFA" w14:textId="77777777" w:rsidR="00816687" w:rsidRDefault="001A4F39">
            <w:pPr>
              <w:pStyle w:val="Tabletext"/>
              <w:suppressAutoHyphens/>
              <w:rPr>
                <w:lang w:val="en-US" w:eastAsia="zh-CN"/>
              </w:rPr>
            </w:pPr>
            <w:r>
              <w:rPr>
                <w:lang w:val="en-US" w:eastAsia="zh-CN"/>
              </w:rPr>
              <w:t>China MSA-</w:t>
            </w:r>
            <w:r>
              <w:rPr>
                <w:rFonts w:hint="eastAsia"/>
                <w:lang w:val="en-US" w:eastAsia="zh-CN"/>
              </w:rPr>
              <w:t>4</w:t>
            </w:r>
          </w:p>
        </w:tc>
        <w:tc>
          <w:tcPr>
            <w:tcW w:w="1076" w:type="dxa"/>
            <w:vAlign w:val="center"/>
          </w:tcPr>
          <w:p w14:paraId="0FFB28E0" w14:textId="77777777" w:rsidR="00816687" w:rsidRDefault="001A4F39">
            <w:pPr>
              <w:pStyle w:val="Tabletext"/>
              <w:suppressAutoHyphens/>
              <w:rPr>
                <w:lang w:val="en-US" w:eastAsia="zh-CN"/>
              </w:rPr>
            </w:pPr>
            <w:r>
              <w:rPr>
                <w:lang w:val="en-US" w:eastAsia="zh-CN"/>
              </w:rPr>
              <w:t>NA</w:t>
            </w:r>
          </w:p>
        </w:tc>
        <w:tc>
          <w:tcPr>
            <w:tcW w:w="1140" w:type="dxa"/>
            <w:vAlign w:val="center"/>
          </w:tcPr>
          <w:p w14:paraId="315BDBFD" w14:textId="77777777" w:rsidR="00816687" w:rsidRDefault="001A4F39">
            <w:pPr>
              <w:pStyle w:val="Tabletext"/>
              <w:suppressAutoHyphens/>
              <w:rPr>
                <w:lang w:val="en-US" w:eastAsia="zh-CN"/>
              </w:rPr>
            </w:pPr>
            <w:r>
              <w:rPr>
                <w:lang w:val="en-US" w:eastAsia="zh-CN"/>
              </w:rPr>
              <w:t>Annex 2</w:t>
            </w:r>
          </w:p>
        </w:tc>
        <w:tc>
          <w:tcPr>
            <w:tcW w:w="1430" w:type="dxa"/>
            <w:vAlign w:val="center"/>
          </w:tcPr>
          <w:p w14:paraId="2C133EBF" w14:textId="77777777" w:rsidR="00816687" w:rsidRDefault="001A4F39">
            <w:pPr>
              <w:pStyle w:val="Tabletext"/>
              <w:suppressAutoHyphens/>
              <w:rPr>
                <w:lang w:val="en-US" w:eastAsia="zh-CN"/>
              </w:rPr>
            </w:pPr>
            <w:r>
              <w:rPr>
                <w:rFonts w:hint="eastAsia"/>
                <w:lang w:val="en-US" w:eastAsia="zh-CN"/>
              </w:rPr>
              <w:t>1.2.3.5,</w:t>
            </w:r>
          </w:p>
          <w:p w14:paraId="795AE3F3" w14:textId="77777777" w:rsidR="00816687" w:rsidRDefault="001A4F39">
            <w:pPr>
              <w:pStyle w:val="Tabletext"/>
              <w:suppressAutoHyphens/>
              <w:rPr>
                <w:lang w:val="fr-FR" w:eastAsia="zh-CN"/>
              </w:rPr>
            </w:pPr>
            <w:r>
              <w:rPr>
                <w:lang w:val="en-US" w:eastAsia="zh-CN"/>
              </w:rPr>
              <w:t>Figure 6</w:t>
            </w:r>
          </w:p>
        </w:tc>
        <w:tc>
          <w:tcPr>
            <w:tcW w:w="1620" w:type="dxa"/>
            <w:vAlign w:val="center"/>
          </w:tcPr>
          <w:p w14:paraId="2EE7D4D1" w14:textId="77777777" w:rsidR="00816687" w:rsidRDefault="001A4F39">
            <w:pPr>
              <w:pStyle w:val="Tabletext"/>
              <w:suppressAutoHyphens/>
              <w:rPr>
                <w:lang w:val="en-US" w:eastAsia="zh-CN"/>
              </w:rPr>
            </w:pPr>
            <w:r>
              <w:rPr>
                <w:lang w:val="en-US" w:eastAsia="zh-CN"/>
              </w:rPr>
              <w:t>Clarity</w:t>
            </w:r>
          </w:p>
        </w:tc>
        <w:tc>
          <w:tcPr>
            <w:tcW w:w="5000" w:type="dxa"/>
            <w:vAlign w:val="center"/>
          </w:tcPr>
          <w:p w14:paraId="0EDC335D" w14:textId="77777777" w:rsidR="00816687" w:rsidRDefault="001A4F39">
            <w:pPr>
              <w:pStyle w:val="Tabletext"/>
              <w:suppressAutoHyphens/>
              <w:rPr>
                <w:lang w:val="fr-FR"/>
              </w:rPr>
            </w:pPr>
            <w:r>
              <w:rPr>
                <w:lang w:val="en-US" w:eastAsia="zh-CN"/>
              </w:rPr>
              <w:t>Figure 6 shows the case that FEC is applied. The title doesn’t match the figure.</w:t>
            </w:r>
          </w:p>
        </w:tc>
        <w:tc>
          <w:tcPr>
            <w:tcW w:w="3228" w:type="dxa"/>
            <w:vAlign w:val="center"/>
          </w:tcPr>
          <w:p w14:paraId="30AB3DAB" w14:textId="77777777" w:rsidR="00816687" w:rsidRDefault="001A4F39">
            <w:pPr>
              <w:pStyle w:val="Tabletext"/>
              <w:suppressAutoHyphens/>
              <w:rPr>
                <w:lang w:val="en-US" w:eastAsia="zh-CN"/>
              </w:rPr>
            </w:pPr>
            <w:r>
              <w:rPr>
                <w:lang w:val="en-US" w:eastAsia="zh-CN"/>
              </w:rPr>
              <w:t xml:space="preserve">Change the title to </w:t>
            </w:r>
          </w:p>
          <w:p w14:paraId="34699C84" w14:textId="77777777" w:rsidR="00816687" w:rsidRDefault="001A4F39">
            <w:pPr>
              <w:pStyle w:val="Tabletext"/>
              <w:suppressAutoHyphens/>
              <w:rPr>
                <w:lang w:val="en-US" w:eastAsia="zh-CN"/>
              </w:rPr>
            </w:pPr>
            <w:r>
              <w:rPr>
                <w:lang w:val="en-US" w:eastAsia="zh-CN"/>
              </w:rPr>
              <w:t xml:space="preserve">Typical order of operations for symbol data; if cyclic redundancy=1 and forward error correction is </w:t>
            </w:r>
            <w:r>
              <w:rPr>
                <w:strike/>
                <w:highlight w:val="yellow"/>
                <w:lang w:val="en-US" w:eastAsia="zh-CN"/>
              </w:rPr>
              <w:t>not</w:t>
            </w:r>
            <w:r>
              <w:rPr>
                <w:lang w:val="en-US" w:eastAsia="zh-CN"/>
              </w:rPr>
              <w:t xml:space="preserve"> applied</w:t>
            </w:r>
          </w:p>
        </w:tc>
      </w:tr>
      <w:tr w:rsidR="00816687" w14:paraId="6F0390FC" w14:textId="77777777">
        <w:trPr>
          <w:cantSplit/>
          <w:trHeight w:val="1500"/>
        </w:trPr>
        <w:tc>
          <w:tcPr>
            <w:tcW w:w="1292" w:type="dxa"/>
            <w:vAlign w:val="center"/>
          </w:tcPr>
          <w:p w14:paraId="51F78B6D" w14:textId="77777777" w:rsidR="00816687" w:rsidRDefault="001A4F39">
            <w:pPr>
              <w:pStyle w:val="Tabletext"/>
              <w:suppressAutoHyphens/>
              <w:rPr>
                <w:lang w:val="en-US" w:eastAsia="zh-CN"/>
              </w:rPr>
            </w:pPr>
            <w:r>
              <w:rPr>
                <w:lang w:val="en-US" w:eastAsia="zh-CN"/>
              </w:rPr>
              <w:t>China MSA-</w:t>
            </w:r>
            <w:r>
              <w:rPr>
                <w:rFonts w:hint="eastAsia"/>
                <w:lang w:val="en-US" w:eastAsia="zh-CN"/>
              </w:rPr>
              <w:t>5</w:t>
            </w:r>
          </w:p>
        </w:tc>
        <w:tc>
          <w:tcPr>
            <w:tcW w:w="1076" w:type="dxa"/>
            <w:vAlign w:val="center"/>
          </w:tcPr>
          <w:p w14:paraId="20ACA8F8" w14:textId="77777777" w:rsidR="00816687" w:rsidRDefault="001A4F39">
            <w:pPr>
              <w:pStyle w:val="Tabletext"/>
              <w:suppressAutoHyphens/>
              <w:rPr>
                <w:lang w:val="en-US" w:eastAsia="zh-CN"/>
              </w:rPr>
            </w:pPr>
            <w:r>
              <w:rPr>
                <w:lang w:val="en-US" w:eastAsia="zh-CN"/>
              </w:rPr>
              <w:t>NA</w:t>
            </w:r>
          </w:p>
        </w:tc>
        <w:tc>
          <w:tcPr>
            <w:tcW w:w="1140" w:type="dxa"/>
            <w:vAlign w:val="center"/>
          </w:tcPr>
          <w:p w14:paraId="1ADAF9CD" w14:textId="77777777" w:rsidR="00816687" w:rsidRDefault="001A4F39">
            <w:pPr>
              <w:pStyle w:val="Tabletext"/>
              <w:suppressAutoHyphens/>
              <w:rPr>
                <w:lang w:val="en-US" w:eastAsia="zh-CN"/>
              </w:rPr>
            </w:pPr>
            <w:r>
              <w:rPr>
                <w:lang w:val="en-US" w:eastAsia="zh-CN"/>
              </w:rPr>
              <w:t>Annex 4</w:t>
            </w:r>
          </w:p>
        </w:tc>
        <w:tc>
          <w:tcPr>
            <w:tcW w:w="1430" w:type="dxa"/>
            <w:vAlign w:val="center"/>
          </w:tcPr>
          <w:p w14:paraId="5DAE00CB" w14:textId="77777777" w:rsidR="00816687" w:rsidRDefault="001A4F39">
            <w:pPr>
              <w:pStyle w:val="Tabletext"/>
              <w:suppressAutoHyphens/>
              <w:rPr>
                <w:lang w:val="en-US" w:eastAsia="zh-CN"/>
              </w:rPr>
            </w:pPr>
            <w:r>
              <w:rPr>
                <w:lang w:val="en-US" w:eastAsia="zh-CN"/>
              </w:rPr>
              <w:t>4.6</w:t>
            </w:r>
            <w:r>
              <w:rPr>
                <w:rFonts w:hint="eastAsia"/>
                <w:lang w:val="en-US" w:eastAsia="zh-CN"/>
              </w:rPr>
              <w:t>,</w:t>
            </w:r>
          </w:p>
          <w:p w14:paraId="776144FC" w14:textId="77777777" w:rsidR="00816687" w:rsidRDefault="001A4F39">
            <w:pPr>
              <w:pStyle w:val="Tabletext"/>
              <w:suppressAutoHyphens/>
              <w:rPr>
                <w:lang w:val="fr-FR" w:eastAsia="zh-CN"/>
              </w:rPr>
            </w:pPr>
            <w:r>
              <w:rPr>
                <w:rFonts w:hint="eastAsia"/>
                <w:lang w:val="en-US" w:eastAsia="zh-CN"/>
              </w:rPr>
              <w:t>F</w:t>
            </w:r>
            <w:r>
              <w:rPr>
                <w:lang w:val="en-US" w:eastAsia="zh-CN"/>
              </w:rPr>
              <w:t>igure 24</w:t>
            </w:r>
          </w:p>
        </w:tc>
        <w:tc>
          <w:tcPr>
            <w:tcW w:w="1620" w:type="dxa"/>
            <w:vAlign w:val="center"/>
          </w:tcPr>
          <w:p w14:paraId="69A05E32" w14:textId="77777777" w:rsidR="00816687" w:rsidRDefault="001A4F39">
            <w:pPr>
              <w:pStyle w:val="Tabletext"/>
              <w:suppressAutoHyphens/>
              <w:rPr>
                <w:lang w:val="en-US" w:eastAsia="zh-CN"/>
              </w:rPr>
            </w:pPr>
            <w:r>
              <w:rPr>
                <w:lang w:val="en-US" w:eastAsia="zh-CN"/>
              </w:rPr>
              <w:t>Clarity</w:t>
            </w:r>
          </w:p>
        </w:tc>
        <w:tc>
          <w:tcPr>
            <w:tcW w:w="5000" w:type="dxa"/>
            <w:vAlign w:val="center"/>
          </w:tcPr>
          <w:p w14:paraId="484A9EAC" w14:textId="77777777" w:rsidR="00816687" w:rsidRDefault="001A4F39">
            <w:pPr>
              <w:pStyle w:val="Tabletext"/>
              <w:suppressAutoHyphens/>
              <w:rPr>
                <w:lang w:val="fr-FR"/>
              </w:rPr>
            </w:pPr>
            <w:r>
              <w:rPr>
                <w:lang w:val="en-US" w:eastAsia="zh-CN"/>
              </w:rPr>
              <w:t>Section 4.6 of Annex 4 specifies the data structure of the VDE data packet. In Figure 24, "Segment" and "Fragment" have been added to comprehensively illustrate the hierarchical relationship within the VDE-TER protocol, from upper-layer application data to link-layer messages.</w:t>
            </w:r>
          </w:p>
        </w:tc>
        <w:tc>
          <w:tcPr>
            <w:tcW w:w="3228" w:type="dxa"/>
            <w:vAlign w:val="center"/>
          </w:tcPr>
          <w:p w14:paraId="71B605A5" w14:textId="77777777" w:rsidR="00816687" w:rsidRDefault="001A4F39">
            <w:pPr>
              <w:pStyle w:val="Tabletext"/>
              <w:suppressAutoHyphens/>
              <w:rPr>
                <w:lang w:val="en-US" w:eastAsia="zh-CN"/>
              </w:rPr>
            </w:pPr>
            <w:r>
              <w:rPr>
                <w:rFonts w:hint="eastAsia"/>
                <w:lang w:val="en-US" w:eastAsia="zh-CN"/>
              </w:rPr>
              <w:t>Modify as shown below.</w:t>
            </w:r>
          </w:p>
        </w:tc>
      </w:tr>
      <w:bookmarkEnd w:id="4"/>
    </w:tbl>
    <w:p w14:paraId="20FC94FA" w14:textId="77777777" w:rsidR="00816687" w:rsidRDefault="00816687">
      <w:pPr>
        <w:pStyle w:val="Appendix"/>
        <w:numPr>
          <w:ilvl w:val="0"/>
          <w:numId w:val="0"/>
        </w:numPr>
        <w:rPr>
          <w:rFonts w:ascii="Calibri" w:hAnsi="Calibri"/>
        </w:rPr>
        <w:sectPr w:rsidR="00816687">
          <w:headerReference w:type="default" r:id="rId14"/>
          <w:pgSz w:w="16838" w:h="11906" w:orient="landscape"/>
          <w:pgMar w:top="1134" w:right="1134" w:bottom="1134" w:left="1134" w:header="709" w:footer="709" w:gutter="0"/>
          <w:cols w:space="708"/>
          <w:docGrid w:linePitch="360"/>
        </w:sectPr>
      </w:pPr>
    </w:p>
    <w:p w14:paraId="14EC03A7" w14:textId="77777777" w:rsidR="00AA6FE9" w:rsidRDefault="00AA6FE9">
      <w:pPr>
        <w:spacing w:line="240" w:lineRule="auto"/>
        <w:rPr>
          <w:rFonts w:ascii="Arial" w:eastAsia="SimSun" w:hAnsi="Arial" w:cs="Calibri"/>
          <w:b/>
          <w:sz w:val="22"/>
          <w:lang w:val="en-US" w:eastAsia="zh-CN"/>
        </w:rPr>
      </w:pPr>
      <w:r>
        <w:rPr>
          <w:rFonts w:ascii="Arial" w:eastAsia="SimSun" w:hAnsi="Arial" w:cs="Calibri" w:hint="eastAsia"/>
          <w:b/>
          <w:sz w:val="22"/>
          <w:lang w:val="en-US" w:eastAsia="zh-CN"/>
        </w:rPr>
        <w:lastRenderedPageBreak/>
        <w:t>Comments:</w:t>
      </w:r>
    </w:p>
    <w:p w14:paraId="3D54E66D" w14:textId="77777777" w:rsidR="00AA6FE9" w:rsidRDefault="00AA6FE9">
      <w:pPr>
        <w:spacing w:after="120"/>
        <w:ind w:firstLineChars="200" w:firstLine="440"/>
        <w:jc w:val="both"/>
        <w:rPr>
          <w:rFonts w:eastAsia="SimSun"/>
          <w:sz w:val="22"/>
          <w:lang w:eastAsia="zh-CN"/>
        </w:rPr>
      </w:pPr>
      <w:bookmarkStart w:id="5" w:name="_Hlk187743917"/>
      <w:bookmarkStart w:id="6" w:name="_Hlk187744040"/>
      <w:r>
        <w:rPr>
          <w:rFonts w:eastAsia="SimSun" w:hint="eastAsia"/>
          <w:sz w:val="22"/>
          <w:lang w:eastAsia="zh-CN"/>
        </w:rPr>
        <w:t>T</w:t>
      </w:r>
      <w:r>
        <w:rPr>
          <w:rFonts w:eastAsia="SimSun"/>
          <w:sz w:val="22"/>
          <w:lang w:eastAsia="zh-CN"/>
        </w:rPr>
        <w:t xml:space="preserve">he proposed revisions are shown in track changes and </w:t>
      </w:r>
      <w:r>
        <w:rPr>
          <w:rFonts w:eastAsia="SimSun"/>
          <w:sz w:val="22"/>
          <w:highlight w:val="cyan"/>
          <w:lang w:eastAsia="zh-CN"/>
        </w:rPr>
        <w:t xml:space="preserve">highlighted </w:t>
      </w:r>
      <w:r>
        <w:rPr>
          <w:rFonts w:eastAsia="SimSun" w:hint="eastAsia"/>
          <w:sz w:val="22"/>
          <w:highlight w:val="cyan"/>
          <w:lang w:val="en-US" w:eastAsia="zh-CN"/>
        </w:rPr>
        <w:t>blue</w:t>
      </w:r>
      <w:r>
        <w:rPr>
          <w:rFonts w:eastAsia="SimSun"/>
          <w:sz w:val="22"/>
          <w:lang w:eastAsia="zh-CN"/>
        </w:rPr>
        <w:t xml:space="preserve"> in the Attachment.</w:t>
      </w:r>
    </w:p>
    <w:p w14:paraId="7D18A562" w14:textId="77777777" w:rsidR="00AA6FE9" w:rsidRDefault="00AA6FE9">
      <w:pPr>
        <w:spacing w:after="120"/>
        <w:ind w:firstLineChars="200" w:firstLine="440"/>
        <w:jc w:val="both"/>
        <w:rPr>
          <w:rFonts w:eastAsia="SimSun"/>
          <w:sz w:val="22"/>
          <w:lang w:eastAsia="zh-CN"/>
        </w:rPr>
      </w:pPr>
    </w:p>
    <w:p w14:paraId="358D8CE0" w14:textId="77777777" w:rsidR="00AA6FE9" w:rsidRDefault="00AA6FE9">
      <w:pPr>
        <w:keepNext/>
        <w:keepLines/>
        <w:tabs>
          <w:tab w:val="left" w:pos="0"/>
          <w:tab w:val="left" w:pos="567"/>
        </w:tabs>
        <w:spacing w:before="240" w:after="200" w:line="240" w:lineRule="atLeast"/>
        <w:outlineLvl w:val="0"/>
        <w:rPr>
          <w:ins w:id="7" w:author="Yi Jiang" w:date="2025-07-15T15:40:00Z"/>
          <w:rFonts w:ascii="Calibri" w:eastAsiaTheme="majorEastAsia" w:hAnsi="Calibri" w:cstheme="majorBidi"/>
          <w:b/>
          <w:bCs/>
          <w:caps/>
          <w:color w:val="00558C"/>
          <w:sz w:val="30"/>
          <w:szCs w:val="30"/>
        </w:rPr>
      </w:pPr>
      <w:r>
        <w:rPr>
          <w:rFonts w:ascii="Calibri" w:eastAsiaTheme="majorEastAsia" w:hAnsi="Calibri" w:cstheme="majorBidi"/>
          <w:b/>
          <w:bCs/>
          <w:caps/>
          <w:color w:val="00558C"/>
          <w:sz w:val="30"/>
          <w:szCs w:val="30"/>
        </w:rPr>
        <w:t>C</w:t>
      </w:r>
      <w:r>
        <w:rPr>
          <w:rFonts w:ascii="Calibri" w:eastAsiaTheme="majorEastAsia" w:hAnsi="Calibri" w:cstheme="majorBidi"/>
          <w:b/>
          <w:bCs/>
          <w:caps/>
          <w:color w:val="00558C"/>
          <w:sz w:val="30"/>
          <w:szCs w:val="30"/>
          <w:lang w:eastAsia="ja-JP"/>
        </w:rPr>
        <w:t>hina</w:t>
      </w:r>
      <w:r>
        <w:rPr>
          <w:rFonts w:ascii="Calibri" w:eastAsiaTheme="majorEastAsia" w:hAnsi="Calibri" w:cstheme="majorBidi"/>
          <w:b/>
          <w:bCs/>
          <w:caps/>
          <w:color w:val="00558C"/>
          <w:sz w:val="30"/>
          <w:szCs w:val="30"/>
        </w:rPr>
        <w:t xml:space="preserve"> MSA-1</w:t>
      </w:r>
    </w:p>
    <w:p w14:paraId="126232FD" w14:textId="77777777" w:rsidR="00AA6FE9" w:rsidRPr="00F138F5" w:rsidRDefault="00AA6FE9">
      <w:pPr>
        <w:keepNext/>
        <w:keepLines/>
        <w:tabs>
          <w:tab w:val="left" w:pos="0"/>
        </w:tabs>
        <w:spacing w:before="240" w:after="200" w:line="240" w:lineRule="atLeast"/>
        <w:ind w:left="851" w:right="709" w:hanging="851"/>
        <w:outlineLvl w:val="1"/>
        <w:rPr>
          <w:rFonts w:ascii="Times New Roman" w:eastAsia="SimSun" w:hAnsi="Times New Roman" w:cs="Times New Roman"/>
          <w:b/>
          <w:caps/>
          <w:color w:val="00558C"/>
          <w:sz w:val="24"/>
          <w:szCs w:val="20"/>
          <w:lang w:eastAsia="zh-CN"/>
        </w:rPr>
      </w:pPr>
      <w:r>
        <w:rPr>
          <w:rFonts w:ascii="Calibri" w:eastAsia="Calibri" w:hAnsi="Calibri" w:cstheme="majorBidi"/>
          <w:b/>
          <w:bCs/>
          <w:caps/>
          <w:color w:val="00558C"/>
          <w:sz w:val="24"/>
          <w:szCs w:val="24"/>
          <w:lang w:eastAsia="en-GB"/>
        </w:rPr>
        <w:t>7.10</w:t>
      </w:r>
      <w:r>
        <w:rPr>
          <w:rFonts w:ascii="Calibri" w:eastAsia="Calibri" w:hAnsi="Calibri" w:cstheme="majorBidi"/>
          <w:b/>
          <w:bCs/>
          <w:caps/>
          <w:color w:val="00558C"/>
          <w:sz w:val="24"/>
          <w:szCs w:val="24"/>
          <w:lang w:eastAsia="en-GB"/>
        </w:rPr>
        <w:tab/>
      </w:r>
      <w:r>
        <w:rPr>
          <w:rFonts w:ascii="Calibri" w:eastAsia="Calibri" w:hAnsi="Calibri" w:cstheme="majorBidi"/>
          <w:b/>
          <w:caps/>
          <w:color w:val="00558C"/>
          <w:sz w:val="24"/>
          <w:szCs w:val="24"/>
          <w:lang w:eastAsia="en-GB"/>
        </w:rPr>
        <w:t xml:space="preserve">Message 7: ASM </w:t>
      </w:r>
      <w:r>
        <w:rPr>
          <w:rFonts w:ascii="Calibri" w:eastAsia="Calibri" w:hAnsi="Calibri" w:cstheme="majorBidi" w:hint="eastAsia"/>
          <w:b/>
          <w:caps/>
          <w:color w:val="00558C"/>
          <w:sz w:val="24"/>
          <w:szCs w:val="24"/>
          <w:lang w:eastAsia="en-GB"/>
        </w:rPr>
        <w:t>d</w:t>
      </w:r>
      <w:r>
        <w:rPr>
          <w:rFonts w:ascii="Calibri" w:eastAsia="Calibri" w:hAnsi="Calibri" w:cstheme="majorBidi"/>
          <w:b/>
          <w:caps/>
          <w:color w:val="00558C"/>
          <w:sz w:val="24"/>
          <w:szCs w:val="24"/>
          <w:lang w:eastAsia="en-GB"/>
        </w:rPr>
        <w:t>ata link management message</w:t>
      </w:r>
    </w:p>
    <w:p w14:paraId="5C4ABD92" w14:textId="77777777" w:rsidR="00AA6FE9" w:rsidRPr="00F138F5" w:rsidRDefault="00AA6FE9">
      <w:pPr>
        <w:spacing w:after="120"/>
        <w:jc w:val="both"/>
        <w:rPr>
          <w:ins w:id="8" w:author="Yi Jiang" w:date="2025-07-15T15:42:00Z"/>
          <w:rFonts w:eastAsia="SimSun"/>
          <w:sz w:val="22"/>
          <w:lang w:eastAsia="zh-CN"/>
        </w:rPr>
      </w:pPr>
      <w:ins w:id="9" w:author="Jinrui Li" w:date="2025-07-30T09:58:00Z" w16du:dateUtc="2025-07-30T01:58:00Z">
        <w:r w:rsidRPr="00F138F5">
          <w:rPr>
            <w:rFonts w:eastAsia="SimSun"/>
            <w:sz w:val="22"/>
            <w:highlight w:val="cyan"/>
            <w:lang w:eastAsia="zh-CN"/>
            <w:rPrChange w:id="10" w:author="Jinrui Li" w:date="2025-07-30T10:00:00Z" w16du:dateUtc="2025-07-30T02:00:00Z">
              <w:rPr>
                <w:rFonts w:eastAsia="SimSun"/>
                <w:sz w:val="22"/>
                <w:lang w:eastAsia="zh-CN"/>
              </w:rPr>
            </w:rPrChange>
          </w:rPr>
          <w:t>In addition, this message is also used to control the enabling and disabling of the ASM-SAT function on shipborne stations within the coverage area of shore stations. For shipborne stations, ASM-SAT is disabled by default. If the shipborne station receives message 7 containing the value 0 in transmission control for ASM-SAT field for at least 4 minutes within a 5-minute window, it shall disable ASM-SAT. Conversely, if no messages containing the value 0 in transmission control for ASM-SAT field are received for 3 consecutive minutes within 5 minutes, the shipborne station shall enable ASM-SAT.</w:t>
        </w:r>
      </w:ins>
    </w:p>
    <w:p w14:paraId="3A576394" w14:textId="77777777" w:rsidR="00AA6FE9" w:rsidRDefault="00AA6FE9">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SimSun" w:hAnsi="Times New Roman" w:cs="Times New Roman"/>
          <w:caps/>
          <w:sz w:val="20"/>
          <w:szCs w:val="20"/>
        </w:rPr>
      </w:pPr>
      <w:r>
        <w:rPr>
          <w:rFonts w:ascii="Times New Roman" w:eastAsia="SimSun" w:hAnsi="Times New Roman" w:cs="Times New Roman"/>
          <w:caps/>
          <w:sz w:val="20"/>
          <w:szCs w:val="20"/>
        </w:rPr>
        <w:t>Table 33</w:t>
      </w:r>
    </w:p>
    <w:p w14:paraId="459400ED" w14:textId="77777777" w:rsidR="00AA6FE9" w:rsidRDefault="00AA6FE9">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SimSun" w:hAnsi="Times New Roman Bold" w:cs="Times New Roman"/>
          <w:b/>
          <w:sz w:val="20"/>
          <w:szCs w:val="20"/>
        </w:rPr>
      </w:pPr>
      <w:r>
        <w:rPr>
          <w:rFonts w:ascii="Times New Roman Bold" w:eastAsia="SimSun" w:hAnsi="Times New Roman Bold" w:cs="Times New Roman"/>
          <w:b/>
          <w:sz w:val="20"/>
          <w:szCs w:val="20"/>
        </w:rPr>
        <w:t>ASM data link management message</w:t>
      </w:r>
    </w:p>
    <w:tbl>
      <w:tblPr>
        <w:tblStyle w:val="10"/>
        <w:tblW w:w="5000" w:type="pct"/>
        <w:tblCellMar>
          <w:left w:w="28" w:type="dxa"/>
          <w:right w:w="28" w:type="dxa"/>
        </w:tblCellMar>
        <w:tblLook w:val="04A0" w:firstRow="1" w:lastRow="0" w:firstColumn="1" w:lastColumn="0" w:noHBand="0" w:noVBand="1"/>
      </w:tblPr>
      <w:tblGrid>
        <w:gridCol w:w="1078"/>
        <w:gridCol w:w="1408"/>
        <w:gridCol w:w="959"/>
        <w:gridCol w:w="6183"/>
      </w:tblGrid>
      <w:tr w:rsidR="00AA6FE9" w14:paraId="2314989A" w14:textId="77777777">
        <w:trPr>
          <w:cantSplit/>
          <w:tblHeader/>
        </w:trPr>
        <w:tc>
          <w:tcPr>
            <w:tcW w:w="511" w:type="pct"/>
          </w:tcPr>
          <w:p w14:paraId="59F46DF8"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Bold" w:eastAsia="Batang" w:hAnsi="Times New Roman Bold" w:cs="Times New Roman Bold"/>
                <w:b/>
                <w:sz w:val="20"/>
                <w:szCs w:val="20"/>
              </w:rPr>
            </w:pPr>
            <w:r>
              <w:rPr>
                <w:rFonts w:ascii="Times New Roman Bold" w:eastAsia="Batang" w:hAnsi="Times New Roman Bold" w:cs="Times New Roman Bold"/>
                <w:b/>
                <w:sz w:val="20"/>
                <w:szCs w:val="20"/>
              </w:rPr>
              <w:t>Reservation Block</w:t>
            </w:r>
          </w:p>
        </w:tc>
        <w:tc>
          <w:tcPr>
            <w:tcW w:w="748" w:type="pct"/>
          </w:tcPr>
          <w:p w14:paraId="112BB630"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Batang" w:hAnsi="Times New Roman" w:cs="Times New Roman Bold"/>
                <w:b/>
                <w:sz w:val="20"/>
                <w:szCs w:val="20"/>
              </w:rPr>
            </w:pPr>
            <w:r>
              <w:rPr>
                <w:rFonts w:ascii="Times New Roman" w:eastAsia="Batang" w:hAnsi="Times New Roman" w:cs="Times New Roman Bold"/>
                <w:b/>
                <w:sz w:val="20"/>
                <w:szCs w:val="20"/>
              </w:rPr>
              <w:t>Parameter</w:t>
            </w:r>
          </w:p>
        </w:tc>
        <w:tc>
          <w:tcPr>
            <w:tcW w:w="514" w:type="pct"/>
          </w:tcPr>
          <w:p w14:paraId="54F902EA"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Batang" w:hAnsi="Times New Roman" w:cs="Times New Roman Bold"/>
                <w:b/>
                <w:sz w:val="20"/>
                <w:szCs w:val="20"/>
              </w:rPr>
            </w:pPr>
            <w:r>
              <w:rPr>
                <w:rFonts w:ascii="Times New Roman" w:eastAsia="Batang" w:hAnsi="Times New Roman" w:cs="Times New Roman Bold"/>
                <w:b/>
                <w:sz w:val="20"/>
                <w:szCs w:val="20"/>
              </w:rPr>
              <w:t>Number of bits</w:t>
            </w:r>
          </w:p>
        </w:tc>
        <w:tc>
          <w:tcPr>
            <w:tcW w:w="3227" w:type="pct"/>
          </w:tcPr>
          <w:p w14:paraId="6FF19CAD"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Batang" w:hAnsi="Times New Roman" w:cs="Times New Roman Bold"/>
                <w:b/>
                <w:sz w:val="20"/>
                <w:szCs w:val="20"/>
              </w:rPr>
            </w:pPr>
            <w:r>
              <w:rPr>
                <w:rFonts w:ascii="Times New Roman" w:eastAsia="Batang" w:hAnsi="Times New Roman" w:cs="Times New Roman Bold"/>
                <w:b/>
                <w:sz w:val="20"/>
                <w:szCs w:val="20"/>
              </w:rPr>
              <w:t>Description</w:t>
            </w:r>
          </w:p>
        </w:tc>
      </w:tr>
      <w:tr w:rsidR="00AA6FE9" w14:paraId="1FE757D8" w14:textId="77777777">
        <w:trPr>
          <w:cantSplit/>
        </w:trPr>
        <w:tc>
          <w:tcPr>
            <w:tcW w:w="511" w:type="pct"/>
            <w:vMerge w:val="restart"/>
          </w:tcPr>
          <w:p w14:paraId="682F1A3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720EB59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Message ID</w:t>
            </w:r>
          </w:p>
        </w:tc>
        <w:tc>
          <w:tcPr>
            <w:tcW w:w="514" w:type="pct"/>
          </w:tcPr>
          <w:p w14:paraId="3959E98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4960C16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7 – ASM Data link management.</w:t>
            </w:r>
          </w:p>
        </w:tc>
      </w:tr>
      <w:tr w:rsidR="00AA6FE9" w14:paraId="2BD4BEA2" w14:textId="77777777">
        <w:trPr>
          <w:cantSplit/>
        </w:trPr>
        <w:tc>
          <w:tcPr>
            <w:tcW w:w="511" w:type="pct"/>
            <w:vMerge/>
          </w:tcPr>
          <w:p w14:paraId="0921B66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6D5EC14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Retransmit flag</w:t>
            </w:r>
          </w:p>
        </w:tc>
        <w:tc>
          <w:tcPr>
            <w:tcW w:w="514" w:type="pct"/>
          </w:tcPr>
          <w:p w14:paraId="672A1F1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w:t>
            </w:r>
          </w:p>
        </w:tc>
        <w:tc>
          <w:tcPr>
            <w:tcW w:w="3227" w:type="pct"/>
          </w:tcPr>
          <w:p w14:paraId="55F825F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(reserved for future use).</w:t>
            </w:r>
          </w:p>
        </w:tc>
      </w:tr>
      <w:tr w:rsidR="00AA6FE9" w14:paraId="4968DAE5" w14:textId="77777777">
        <w:trPr>
          <w:cantSplit/>
        </w:trPr>
        <w:tc>
          <w:tcPr>
            <w:tcW w:w="511" w:type="pct"/>
            <w:vMerge/>
          </w:tcPr>
          <w:p w14:paraId="1BA2212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35DE6F8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Repeat indicator</w:t>
            </w:r>
          </w:p>
        </w:tc>
        <w:tc>
          <w:tcPr>
            <w:tcW w:w="514" w:type="pct"/>
          </w:tcPr>
          <w:p w14:paraId="3169FEF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4A66160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Used by the repeater to indicate how many times a message has been repeated.</w:t>
            </w:r>
            <w:r>
              <w:rPr>
                <w:rFonts w:ascii="Times New Roman" w:eastAsia="Batang" w:hAnsi="Times New Roman" w:cs="Times New Roman"/>
                <w:sz w:val="20"/>
                <w:szCs w:val="20"/>
              </w:rPr>
              <w:br/>
              <w:t>0 – 3; 0 = default; 3 = do not repeat any more.</w:t>
            </w:r>
          </w:p>
        </w:tc>
      </w:tr>
      <w:tr w:rsidR="00AA6FE9" w14:paraId="2D1635EC" w14:textId="77777777">
        <w:trPr>
          <w:cantSplit/>
        </w:trPr>
        <w:tc>
          <w:tcPr>
            <w:tcW w:w="511" w:type="pct"/>
            <w:vMerge/>
          </w:tcPr>
          <w:p w14:paraId="56A26BC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300E141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Session ID</w:t>
            </w:r>
          </w:p>
        </w:tc>
        <w:tc>
          <w:tcPr>
            <w:tcW w:w="514" w:type="pct"/>
          </w:tcPr>
          <w:p w14:paraId="2725FC9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6</w:t>
            </w:r>
          </w:p>
        </w:tc>
        <w:tc>
          <w:tcPr>
            <w:tcW w:w="3227" w:type="pct"/>
          </w:tcPr>
          <w:p w14:paraId="775904B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 xml:space="preserve">The Session ID associates the VDL transmission with a specific PI transaction. </w:t>
            </w:r>
          </w:p>
        </w:tc>
      </w:tr>
      <w:tr w:rsidR="00AA6FE9" w14:paraId="0821BB1D" w14:textId="77777777">
        <w:trPr>
          <w:cantSplit/>
        </w:trPr>
        <w:tc>
          <w:tcPr>
            <w:tcW w:w="511" w:type="pct"/>
            <w:vMerge/>
          </w:tcPr>
          <w:p w14:paraId="481F71F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79647C7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Source ID</w:t>
            </w:r>
          </w:p>
        </w:tc>
        <w:tc>
          <w:tcPr>
            <w:tcW w:w="514" w:type="pct"/>
          </w:tcPr>
          <w:p w14:paraId="1F0758E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32</w:t>
            </w:r>
          </w:p>
        </w:tc>
        <w:tc>
          <w:tcPr>
            <w:tcW w:w="3227" w:type="pct"/>
          </w:tcPr>
          <w:p w14:paraId="77EADCB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The Unique Identifier of the transmitting station as described in § 2.4, Annex 1.</w:t>
            </w:r>
          </w:p>
        </w:tc>
      </w:tr>
      <w:tr w:rsidR="00AA6FE9" w14:paraId="142AF2C6" w14:textId="77777777">
        <w:trPr>
          <w:cantSplit/>
        </w:trPr>
        <w:tc>
          <w:tcPr>
            <w:tcW w:w="511" w:type="pct"/>
            <w:vMerge w:val="restart"/>
          </w:tcPr>
          <w:p w14:paraId="1113F33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Reservation Block 1</w:t>
            </w:r>
          </w:p>
        </w:tc>
        <w:tc>
          <w:tcPr>
            <w:tcW w:w="748" w:type="pct"/>
          </w:tcPr>
          <w:p w14:paraId="4566813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0877D49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7823E59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ASM1; 1 = ASM2; 2 = ASM1 and ASM2; 3 = no reservation.</w:t>
            </w:r>
          </w:p>
        </w:tc>
      </w:tr>
      <w:tr w:rsidR="00AA6FE9" w14:paraId="0DA07312" w14:textId="77777777">
        <w:trPr>
          <w:cantSplit/>
        </w:trPr>
        <w:tc>
          <w:tcPr>
            <w:tcW w:w="511" w:type="pct"/>
            <w:vMerge/>
          </w:tcPr>
          <w:p w14:paraId="4EB05C9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5EDCCB5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5771DB8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46001E8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7F0C6629" w14:textId="77777777">
        <w:trPr>
          <w:cantSplit/>
        </w:trPr>
        <w:tc>
          <w:tcPr>
            <w:tcW w:w="511" w:type="pct"/>
            <w:vMerge/>
          </w:tcPr>
          <w:p w14:paraId="5F6B325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2E76DAF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20BA374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22E67B1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739BB595" w14:textId="77777777">
        <w:trPr>
          <w:cantSplit/>
        </w:trPr>
        <w:tc>
          <w:tcPr>
            <w:tcW w:w="511" w:type="pct"/>
            <w:vMerge/>
          </w:tcPr>
          <w:p w14:paraId="19B8201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47B2F8A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37FAF02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30DB997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28D8EE4B" w14:textId="77777777">
        <w:trPr>
          <w:cantSplit/>
        </w:trPr>
        <w:tc>
          <w:tcPr>
            <w:tcW w:w="511" w:type="pct"/>
            <w:vMerge/>
          </w:tcPr>
          <w:p w14:paraId="3792144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7A20F16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5CDB230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5DDB155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1.</w:t>
            </w:r>
          </w:p>
          <w:p w14:paraId="38CD752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3D134F6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04074E34" w14:textId="77777777">
        <w:trPr>
          <w:cantSplit/>
        </w:trPr>
        <w:tc>
          <w:tcPr>
            <w:tcW w:w="511" w:type="pct"/>
            <w:vMerge w:val="restart"/>
          </w:tcPr>
          <w:p w14:paraId="253A739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Reservation Block 2</w:t>
            </w:r>
          </w:p>
        </w:tc>
        <w:tc>
          <w:tcPr>
            <w:tcW w:w="748" w:type="pct"/>
          </w:tcPr>
          <w:p w14:paraId="4E7202A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06DBEE5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3E52A81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heme="minorEastAsia" w:hAnsi="Times New Roman" w:cs="Times New Roman"/>
                <w:sz w:val="20"/>
                <w:szCs w:val="20"/>
                <w:lang w:eastAsia="zh-CN"/>
              </w:rPr>
            </w:pPr>
            <w:r>
              <w:rPr>
                <w:rFonts w:ascii="Times New Roman" w:eastAsia="Batang" w:hAnsi="Times New Roman" w:cs="Times New Roman"/>
                <w:sz w:val="20"/>
                <w:szCs w:val="20"/>
              </w:rPr>
              <w:t>0 = ASM1; 1 = ASM2; 2 = ASM1 and ASM2; 3 = no reservation.</w:t>
            </w:r>
          </w:p>
        </w:tc>
      </w:tr>
      <w:tr w:rsidR="00AA6FE9" w14:paraId="4600B6C7" w14:textId="77777777">
        <w:trPr>
          <w:cantSplit/>
        </w:trPr>
        <w:tc>
          <w:tcPr>
            <w:tcW w:w="511" w:type="pct"/>
            <w:vMerge/>
          </w:tcPr>
          <w:p w14:paraId="274FDE2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3E0B7AE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5975E05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1A2CDC0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743478DA" w14:textId="77777777">
        <w:trPr>
          <w:cantSplit/>
        </w:trPr>
        <w:tc>
          <w:tcPr>
            <w:tcW w:w="511" w:type="pct"/>
            <w:vMerge/>
          </w:tcPr>
          <w:p w14:paraId="2470D4C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179F79A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5C0B180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30A63B0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3016A2C9" w14:textId="77777777">
        <w:trPr>
          <w:cantSplit/>
        </w:trPr>
        <w:tc>
          <w:tcPr>
            <w:tcW w:w="511" w:type="pct"/>
            <w:vMerge/>
          </w:tcPr>
          <w:p w14:paraId="1C0D2B3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403EFB8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4B432B4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6AE00B1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17CF185B" w14:textId="77777777">
        <w:trPr>
          <w:cantSplit/>
        </w:trPr>
        <w:tc>
          <w:tcPr>
            <w:tcW w:w="511" w:type="pct"/>
            <w:vMerge/>
          </w:tcPr>
          <w:p w14:paraId="6F6FD7A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30B10B5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130C00C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4E86069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2.</w:t>
            </w:r>
          </w:p>
          <w:p w14:paraId="06B8A3B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746D151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115E798F" w14:textId="77777777">
        <w:trPr>
          <w:cantSplit/>
        </w:trPr>
        <w:tc>
          <w:tcPr>
            <w:tcW w:w="511" w:type="pct"/>
            <w:vMerge w:val="restart"/>
          </w:tcPr>
          <w:p w14:paraId="7EE61E6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lastRenderedPageBreak/>
              <w:t>Reservation Block 3</w:t>
            </w:r>
          </w:p>
        </w:tc>
        <w:tc>
          <w:tcPr>
            <w:tcW w:w="748" w:type="pct"/>
          </w:tcPr>
          <w:p w14:paraId="5D29D40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28B7CC6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2E29B70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ASM1; 1 = ASM2; 2 = ASM1 and ASM2; 3 = no reservation.</w:t>
            </w:r>
          </w:p>
        </w:tc>
      </w:tr>
      <w:tr w:rsidR="00AA6FE9" w14:paraId="7B22DE17" w14:textId="77777777">
        <w:trPr>
          <w:cantSplit/>
        </w:trPr>
        <w:tc>
          <w:tcPr>
            <w:tcW w:w="511" w:type="pct"/>
            <w:vMerge/>
          </w:tcPr>
          <w:p w14:paraId="706A0E6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2FB7931C"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30935F3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20B92DE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6AE1F5B1" w14:textId="77777777">
        <w:trPr>
          <w:cantSplit/>
        </w:trPr>
        <w:tc>
          <w:tcPr>
            <w:tcW w:w="511" w:type="pct"/>
            <w:vMerge/>
          </w:tcPr>
          <w:p w14:paraId="03AF1D2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6FFD4FB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63E8A37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6ED48AE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41F4DCA4" w14:textId="77777777">
        <w:trPr>
          <w:cantSplit/>
        </w:trPr>
        <w:tc>
          <w:tcPr>
            <w:tcW w:w="511" w:type="pct"/>
            <w:vMerge/>
          </w:tcPr>
          <w:p w14:paraId="799B7A9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5CBBC7D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2AEEE8E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2A6A100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696F6EE8" w14:textId="77777777">
        <w:trPr>
          <w:cantSplit/>
        </w:trPr>
        <w:tc>
          <w:tcPr>
            <w:tcW w:w="511" w:type="pct"/>
            <w:vMerge/>
          </w:tcPr>
          <w:p w14:paraId="69C1571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3937138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10F5EE4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45C2DC6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3.</w:t>
            </w:r>
          </w:p>
          <w:p w14:paraId="5F8E479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705E36F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05D8EA81" w14:textId="77777777">
        <w:trPr>
          <w:cantSplit/>
        </w:trPr>
        <w:tc>
          <w:tcPr>
            <w:tcW w:w="511" w:type="pct"/>
            <w:vMerge w:val="restart"/>
          </w:tcPr>
          <w:p w14:paraId="72FE97B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Reservation Block 4</w:t>
            </w:r>
          </w:p>
        </w:tc>
        <w:tc>
          <w:tcPr>
            <w:tcW w:w="748" w:type="pct"/>
          </w:tcPr>
          <w:p w14:paraId="2C0F34B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5E66971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20C021A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ASM1; 1 = ASM2; 2 = ASM1 and ASM2; 3 = no reservation.</w:t>
            </w:r>
          </w:p>
        </w:tc>
      </w:tr>
      <w:tr w:rsidR="00AA6FE9" w14:paraId="15902A60" w14:textId="77777777">
        <w:trPr>
          <w:cantSplit/>
        </w:trPr>
        <w:tc>
          <w:tcPr>
            <w:tcW w:w="511" w:type="pct"/>
            <w:vMerge/>
          </w:tcPr>
          <w:p w14:paraId="6DA9059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0849656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02C4D72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547E8A6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14A3AA6A" w14:textId="77777777">
        <w:trPr>
          <w:cantSplit/>
        </w:trPr>
        <w:tc>
          <w:tcPr>
            <w:tcW w:w="511" w:type="pct"/>
            <w:vMerge/>
          </w:tcPr>
          <w:p w14:paraId="56B65BA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2CE6C0A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2B7A90B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180F0E4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0CC20D8B" w14:textId="77777777">
        <w:trPr>
          <w:cantSplit/>
        </w:trPr>
        <w:tc>
          <w:tcPr>
            <w:tcW w:w="511" w:type="pct"/>
            <w:vMerge/>
          </w:tcPr>
          <w:p w14:paraId="65CD583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11BDCFD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39DAEB6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1E85C42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4D4D82ED" w14:textId="77777777">
        <w:trPr>
          <w:cantSplit/>
        </w:trPr>
        <w:tc>
          <w:tcPr>
            <w:tcW w:w="511" w:type="pct"/>
            <w:vMerge/>
          </w:tcPr>
          <w:p w14:paraId="0B8E420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6B87A05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4D1E2FD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1A1E6B6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4.</w:t>
            </w:r>
          </w:p>
          <w:p w14:paraId="1C0A300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4DE10A1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6569FA94" w14:textId="77777777">
        <w:trPr>
          <w:cantSplit/>
        </w:trPr>
        <w:tc>
          <w:tcPr>
            <w:tcW w:w="511" w:type="pct"/>
            <w:vMerge w:val="restart"/>
          </w:tcPr>
          <w:p w14:paraId="31A4A52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Reservation Block 5</w:t>
            </w:r>
          </w:p>
        </w:tc>
        <w:tc>
          <w:tcPr>
            <w:tcW w:w="748" w:type="pct"/>
          </w:tcPr>
          <w:p w14:paraId="145F8D1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30B4D51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245ED6F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ASM1; 1 = ASM2; 2 = ASM1 and ASM2; 3 = no reservation.</w:t>
            </w:r>
          </w:p>
        </w:tc>
      </w:tr>
      <w:tr w:rsidR="00AA6FE9" w14:paraId="381F9889" w14:textId="77777777">
        <w:trPr>
          <w:cantSplit/>
        </w:trPr>
        <w:tc>
          <w:tcPr>
            <w:tcW w:w="511" w:type="pct"/>
            <w:vMerge/>
          </w:tcPr>
          <w:p w14:paraId="2DBEDDB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0E4CF9D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3A1A968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290ECEC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1AA48B82" w14:textId="77777777">
        <w:trPr>
          <w:cantSplit/>
        </w:trPr>
        <w:tc>
          <w:tcPr>
            <w:tcW w:w="511" w:type="pct"/>
            <w:vMerge/>
          </w:tcPr>
          <w:p w14:paraId="2F2B9D5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374080E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409D02E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6284C5C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253EE59F" w14:textId="77777777">
        <w:trPr>
          <w:cantSplit/>
        </w:trPr>
        <w:tc>
          <w:tcPr>
            <w:tcW w:w="511" w:type="pct"/>
            <w:vMerge/>
          </w:tcPr>
          <w:p w14:paraId="3588CBC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5BFD503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1FFAB15C"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6F72E16C"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5D0BA988" w14:textId="77777777">
        <w:trPr>
          <w:cantSplit/>
        </w:trPr>
        <w:tc>
          <w:tcPr>
            <w:tcW w:w="511" w:type="pct"/>
            <w:vMerge/>
          </w:tcPr>
          <w:p w14:paraId="78FBC22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6D533CC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2D4ED77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44AD975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5.</w:t>
            </w:r>
          </w:p>
          <w:p w14:paraId="529503D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39C1DB6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19C297CC" w14:textId="77777777">
        <w:trPr>
          <w:cantSplit/>
        </w:trPr>
        <w:tc>
          <w:tcPr>
            <w:tcW w:w="511" w:type="pct"/>
            <w:vMerge w:val="restart"/>
          </w:tcPr>
          <w:p w14:paraId="2373A47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Reservation Block 6</w:t>
            </w:r>
          </w:p>
        </w:tc>
        <w:tc>
          <w:tcPr>
            <w:tcW w:w="748" w:type="pct"/>
          </w:tcPr>
          <w:p w14:paraId="26785B5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72540B3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1D3F203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ASM1; 1 = ASM2; 2 = ASM1 and ASM2; 3 = no reservation.</w:t>
            </w:r>
          </w:p>
        </w:tc>
      </w:tr>
      <w:tr w:rsidR="00AA6FE9" w14:paraId="15C2B610" w14:textId="77777777">
        <w:trPr>
          <w:cantSplit/>
        </w:trPr>
        <w:tc>
          <w:tcPr>
            <w:tcW w:w="511" w:type="pct"/>
            <w:vMerge/>
          </w:tcPr>
          <w:p w14:paraId="5946361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7595E70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12CD974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7430F8B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66533919" w14:textId="77777777">
        <w:trPr>
          <w:cantSplit/>
        </w:trPr>
        <w:tc>
          <w:tcPr>
            <w:tcW w:w="511" w:type="pct"/>
            <w:vMerge/>
          </w:tcPr>
          <w:p w14:paraId="69CF4A2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505D42F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24DED46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1388132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7F2B8B9C" w14:textId="77777777">
        <w:trPr>
          <w:cantSplit/>
        </w:trPr>
        <w:tc>
          <w:tcPr>
            <w:tcW w:w="511" w:type="pct"/>
            <w:vMerge/>
          </w:tcPr>
          <w:p w14:paraId="21C258F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37DAB56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5C6DC51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7A2F2F0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6F5C0F50" w14:textId="77777777">
        <w:trPr>
          <w:cantSplit/>
        </w:trPr>
        <w:tc>
          <w:tcPr>
            <w:tcW w:w="511" w:type="pct"/>
            <w:vMerge/>
          </w:tcPr>
          <w:p w14:paraId="4497D3E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0FA87AD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4D7C651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383FE46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6.</w:t>
            </w:r>
          </w:p>
          <w:p w14:paraId="062AE9B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3755BDB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3AD2A53F" w14:textId="77777777">
        <w:trPr>
          <w:cantSplit/>
        </w:trPr>
        <w:tc>
          <w:tcPr>
            <w:tcW w:w="511" w:type="pct"/>
            <w:vMerge w:val="restart"/>
          </w:tcPr>
          <w:p w14:paraId="39C4573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Reservation Block 7</w:t>
            </w:r>
          </w:p>
        </w:tc>
        <w:tc>
          <w:tcPr>
            <w:tcW w:w="748" w:type="pct"/>
          </w:tcPr>
          <w:p w14:paraId="3C539DA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6ED39EA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477A531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ASM1; 1 = ASM2; 2 = ASM1 and ASM2; 3 = no reservation.</w:t>
            </w:r>
          </w:p>
        </w:tc>
      </w:tr>
      <w:tr w:rsidR="00AA6FE9" w14:paraId="479BE7CC" w14:textId="77777777">
        <w:trPr>
          <w:cantSplit/>
        </w:trPr>
        <w:tc>
          <w:tcPr>
            <w:tcW w:w="511" w:type="pct"/>
            <w:vMerge/>
          </w:tcPr>
          <w:p w14:paraId="3E1A407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1027381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4B9FD30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4D6F730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2DF94073" w14:textId="77777777">
        <w:trPr>
          <w:cantSplit/>
        </w:trPr>
        <w:tc>
          <w:tcPr>
            <w:tcW w:w="511" w:type="pct"/>
            <w:vMerge/>
          </w:tcPr>
          <w:p w14:paraId="43184F4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16A7472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2A6107D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6775D1A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28BE98D7" w14:textId="77777777">
        <w:trPr>
          <w:cantSplit/>
        </w:trPr>
        <w:tc>
          <w:tcPr>
            <w:tcW w:w="511" w:type="pct"/>
            <w:vMerge/>
          </w:tcPr>
          <w:p w14:paraId="4E2A3F8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45D3663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5A05662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1C2DEBD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43239898" w14:textId="77777777">
        <w:trPr>
          <w:cantSplit/>
        </w:trPr>
        <w:tc>
          <w:tcPr>
            <w:tcW w:w="511" w:type="pct"/>
            <w:vMerge/>
          </w:tcPr>
          <w:p w14:paraId="32FA26E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41B2571C"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71C4B10C"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21C91E6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5.</w:t>
            </w:r>
          </w:p>
          <w:p w14:paraId="3BA1529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36E9D1D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5DBBB0D8" w14:textId="77777777">
        <w:trPr>
          <w:cantSplit/>
        </w:trPr>
        <w:tc>
          <w:tcPr>
            <w:tcW w:w="511" w:type="pct"/>
            <w:vMerge w:val="restart"/>
          </w:tcPr>
          <w:p w14:paraId="47A1CC3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lastRenderedPageBreak/>
              <w:t>Reservation Block 8</w:t>
            </w:r>
          </w:p>
        </w:tc>
        <w:tc>
          <w:tcPr>
            <w:tcW w:w="748" w:type="pct"/>
          </w:tcPr>
          <w:p w14:paraId="25255C3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Channel selection</w:t>
            </w:r>
          </w:p>
        </w:tc>
        <w:tc>
          <w:tcPr>
            <w:tcW w:w="514" w:type="pct"/>
          </w:tcPr>
          <w:p w14:paraId="2550515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2</w:t>
            </w:r>
          </w:p>
        </w:tc>
        <w:tc>
          <w:tcPr>
            <w:tcW w:w="3227" w:type="pct"/>
          </w:tcPr>
          <w:p w14:paraId="154D9E3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ASM1; 1 = ASM2; 2 = ASM1 and ASM2; 3 = no reservation.</w:t>
            </w:r>
          </w:p>
        </w:tc>
      </w:tr>
      <w:tr w:rsidR="00AA6FE9" w14:paraId="4319A3B4" w14:textId="77777777">
        <w:trPr>
          <w:cantSplit/>
        </w:trPr>
        <w:tc>
          <w:tcPr>
            <w:tcW w:w="511" w:type="pct"/>
            <w:vMerge/>
          </w:tcPr>
          <w:p w14:paraId="047C3AE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2CEC104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Offset number</w:t>
            </w:r>
          </w:p>
        </w:tc>
        <w:tc>
          <w:tcPr>
            <w:tcW w:w="514" w:type="pct"/>
          </w:tcPr>
          <w:p w14:paraId="773A1AC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12</w:t>
            </w:r>
          </w:p>
        </w:tc>
        <w:tc>
          <w:tcPr>
            <w:tcW w:w="3227" w:type="pct"/>
          </w:tcPr>
          <w:p w14:paraId="0B226F6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Reserved offset number.</w:t>
            </w:r>
          </w:p>
        </w:tc>
      </w:tr>
      <w:tr w:rsidR="00AA6FE9" w14:paraId="61400126" w14:textId="77777777">
        <w:trPr>
          <w:cantSplit/>
        </w:trPr>
        <w:tc>
          <w:tcPr>
            <w:tcW w:w="511" w:type="pct"/>
            <w:vMerge/>
          </w:tcPr>
          <w:p w14:paraId="49AA1AF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1DD84E4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slots</w:t>
            </w:r>
          </w:p>
        </w:tc>
        <w:tc>
          <w:tcPr>
            <w:tcW w:w="514" w:type="pct"/>
          </w:tcPr>
          <w:p w14:paraId="0E3F61D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309863F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Number of reserved consecutive slots: 1-15.</w:t>
            </w:r>
          </w:p>
        </w:tc>
      </w:tr>
      <w:tr w:rsidR="00AA6FE9" w14:paraId="18787981" w14:textId="77777777">
        <w:trPr>
          <w:cantSplit/>
        </w:trPr>
        <w:tc>
          <w:tcPr>
            <w:tcW w:w="511" w:type="pct"/>
            <w:vMerge/>
          </w:tcPr>
          <w:p w14:paraId="6F7909C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11785A7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w:t>
            </w:r>
          </w:p>
        </w:tc>
        <w:tc>
          <w:tcPr>
            <w:tcW w:w="514" w:type="pct"/>
          </w:tcPr>
          <w:p w14:paraId="5132DB1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270C287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Time-out value in minutes.</w:t>
            </w:r>
          </w:p>
        </w:tc>
      </w:tr>
      <w:tr w:rsidR="00AA6FE9" w14:paraId="5DF5486E" w14:textId="77777777">
        <w:trPr>
          <w:cantSplit/>
        </w:trPr>
        <w:tc>
          <w:tcPr>
            <w:tcW w:w="511" w:type="pct"/>
            <w:vMerge/>
          </w:tcPr>
          <w:p w14:paraId="60DA066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273494A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w:t>
            </w:r>
          </w:p>
        </w:tc>
        <w:tc>
          <w:tcPr>
            <w:tcW w:w="514" w:type="pct"/>
          </w:tcPr>
          <w:p w14:paraId="2736BDF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4</w:t>
            </w:r>
          </w:p>
        </w:tc>
        <w:tc>
          <w:tcPr>
            <w:tcW w:w="3227" w:type="pct"/>
          </w:tcPr>
          <w:p w14:paraId="7A220ED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Increment to repeat reservation block 6.</w:t>
            </w:r>
          </w:p>
          <w:p w14:paraId="079FEF6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0 = one reservation block per frame.</w:t>
            </w:r>
          </w:p>
          <w:p w14:paraId="1DAF023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1 = 30, 2 = 45, 3 = 50, 4 = 75, 5 = 90, 6 = 125, 7 = 150, 8 = 225, 9 = 250, 10 = 375, 11 = 450, 12 = 750, 13 = 1125, 14-15 not used.</w:t>
            </w:r>
          </w:p>
        </w:tc>
      </w:tr>
      <w:tr w:rsidR="00AA6FE9" w14:paraId="32A05A43" w14:textId="77777777">
        <w:trPr>
          <w:cantSplit/>
        </w:trPr>
        <w:tc>
          <w:tcPr>
            <w:tcW w:w="511" w:type="pct"/>
          </w:tcPr>
          <w:p w14:paraId="25E88A3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650C1DAD" w14:textId="77777777" w:rsidR="00AA6FE9" w:rsidRPr="00F138F5"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highlight w:val="cyan"/>
                <w:rPrChange w:id="11" w:author="Jinrui Li" w:date="2025-07-30T10:01:00Z" w16du:dateUtc="2025-07-30T02:01:00Z">
                  <w:rPr>
                    <w:rFonts w:ascii="Times New Roman" w:eastAsia="Batang" w:hAnsi="Times New Roman" w:cs="Times New Roman"/>
                    <w:sz w:val="20"/>
                    <w:szCs w:val="20"/>
                  </w:rPr>
                </w:rPrChange>
              </w:rPr>
            </w:pPr>
            <w:ins w:id="12" w:author="Yi Jiang" w:date="2025-07-11T15:38:00Z">
              <w:r w:rsidRPr="00F138F5">
                <w:rPr>
                  <w:rFonts w:ascii="Times New Roman" w:eastAsia="Batang" w:hAnsi="Times New Roman" w:cs="Times New Roman"/>
                  <w:sz w:val="20"/>
                  <w:szCs w:val="20"/>
                  <w:highlight w:val="cyan"/>
                  <w:lang w:eastAsia="ja-JP"/>
                  <w:rPrChange w:id="13" w:author="Jinrui Li" w:date="2025-07-30T10:01:00Z" w16du:dateUtc="2025-07-30T02:01:00Z">
                    <w:rPr>
                      <w:rFonts w:ascii="Times New Roman" w:eastAsia="Batang" w:hAnsi="Times New Roman" w:cs="Times New Roman"/>
                      <w:sz w:val="20"/>
                      <w:szCs w:val="20"/>
                      <w:lang w:eastAsia="ja-JP"/>
                    </w:rPr>
                  </w:rPrChange>
                </w:rPr>
                <w:t xml:space="preserve">Transmission control for </w:t>
              </w:r>
              <w:r w:rsidRPr="00F138F5">
                <w:rPr>
                  <w:rFonts w:ascii="Times New Roman" w:eastAsia="Batang" w:hAnsi="Times New Roman" w:cs="Times New Roman"/>
                  <w:sz w:val="20"/>
                  <w:szCs w:val="20"/>
                  <w:highlight w:val="cyan"/>
                  <w:rPrChange w:id="14" w:author="Jinrui Li" w:date="2025-07-30T10:01:00Z" w16du:dateUtc="2025-07-30T02:01:00Z">
                    <w:rPr>
                      <w:rFonts w:ascii="Times New Roman" w:eastAsia="Batang" w:hAnsi="Times New Roman" w:cs="Times New Roman"/>
                      <w:sz w:val="20"/>
                      <w:szCs w:val="20"/>
                    </w:rPr>
                  </w:rPrChange>
                </w:rPr>
                <w:t>ASM-SAT</w:t>
              </w:r>
            </w:ins>
          </w:p>
        </w:tc>
        <w:tc>
          <w:tcPr>
            <w:tcW w:w="514" w:type="pct"/>
          </w:tcPr>
          <w:p w14:paraId="1CDB55AF" w14:textId="77777777" w:rsidR="00AA6FE9" w:rsidRPr="00F138F5"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SimSun" w:hAnsi="Times New Roman" w:cs="Times New Roman"/>
                <w:sz w:val="20"/>
                <w:szCs w:val="20"/>
                <w:highlight w:val="cyan"/>
                <w:lang w:eastAsia="zh-CN"/>
                <w:rPrChange w:id="15" w:author="Jinrui Li" w:date="2025-07-30T10:01:00Z" w16du:dateUtc="2025-07-30T02:01:00Z">
                  <w:rPr>
                    <w:rFonts w:ascii="Times New Roman" w:eastAsia="SimSun" w:hAnsi="Times New Roman" w:cs="Times New Roman"/>
                    <w:sz w:val="20"/>
                    <w:szCs w:val="20"/>
                    <w:lang w:eastAsia="zh-CN"/>
                  </w:rPr>
                </w:rPrChange>
              </w:rPr>
            </w:pPr>
            <w:ins w:id="16" w:author="Yi Jiang" w:date="2025-07-11T15:38:00Z">
              <w:r w:rsidRPr="00F138F5">
                <w:rPr>
                  <w:rFonts w:ascii="Times New Roman" w:eastAsia="SimSun" w:hAnsi="Times New Roman" w:cs="Times New Roman"/>
                  <w:sz w:val="20"/>
                  <w:szCs w:val="20"/>
                  <w:highlight w:val="cyan"/>
                  <w:lang w:eastAsia="zh-CN"/>
                  <w:rPrChange w:id="17" w:author="Jinrui Li" w:date="2025-07-30T10:01:00Z" w16du:dateUtc="2025-07-30T02:01:00Z">
                    <w:rPr>
                      <w:rFonts w:ascii="Times New Roman" w:eastAsia="SimSun" w:hAnsi="Times New Roman" w:cs="Times New Roman"/>
                      <w:sz w:val="20"/>
                      <w:szCs w:val="20"/>
                      <w:lang w:eastAsia="zh-CN"/>
                    </w:rPr>
                  </w:rPrChange>
                </w:rPr>
                <w:t>1</w:t>
              </w:r>
            </w:ins>
          </w:p>
        </w:tc>
        <w:tc>
          <w:tcPr>
            <w:tcW w:w="3227" w:type="pct"/>
          </w:tcPr>
          <w:p w14:paraId="2572DA44" w14:textId="77777777" w:rsidR="00AA6FE9" w:rsidRPr="00F138F5"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18" w:author="Yi Jiang" w:date="2025-07-11T15:51:00Z"/>
                <w:rFonts w:ascii="Times New Roman" w:eastAsia="Batang" w:hAnsi="Times New Roman" w:cs="Times New Roman"/>
                <w:sz w:val="20"/>
                <w:szCs w:val="20"/>
                <w:highlight w:val="cyan"/>
                <w:rPrChange w:id="19" w:author="Jinrui Li" w:date="2025-07-30T10:01:00Z" w16du:dateUtc="2025-07-30T02:01:00Z">
                  <w:rPr>
                    <w:ins w:id="20" w:author="Yi Jiang" w:date="2025-07-11T15:51:00Z"/>
                    <w:rFonts w:ascii="Times New Roman" w:eastAsia="Batang" w:hAnsi="Times New Roman" w:cs="Times New Roman"/>
                    <w:sz w:val="20"/>
                    <w:szCs w:val="20"/>
                  </w:rPr>
                </w:rPrChange>
              </w:rPr>
            </w:pPr>
            <w:ins w:id="21" w:author="Yi Jiang" w:date="2025-07-11T15:51:00Z">
              <w:r w:rsidRPr="00F138F5">
                <w:rPr>
                  <w:rFonts w:ascii="Times New Roman" w:eastAsia="Batang" w:hAnsi="Times New Roman" w:cs="Times New Roman"/>
                  <w:sz w:val="20"/>
                  <w:szCs w:val="20"/>
                  <w:highlight w:val="cyan"/>
                  <w:rPrChange w:id="22" w:author="Jinrui Li" w:date="2025-07-30T10:01:00Z" w16du:dateUtc="2025-07-30T02:01:00Z">
                    <w:rPr>
                      <w:rFonts w:ascii="Times New Roman" w:eastAsia="Batang" w:hAnsi="Times New Roman" w:cs="Times New Roman"/>
                      <w:sz w:val="20"/>
                      <w:szCs w:val="20"/>
                    </w:rPr>
                  </w:rPrChange>
                </w:rPr>
                <w:t>0 = default – Mobile station stops transmission via ASM-SAT of within an ASM shore station coverage area.</w:t>
              </w:r>
            </w:ins>
          </w:p>
          <w:p w14:paraId="422C2551" w14:textId="77777777" w:rsidR="00AA6FE9" w:rsidRPr="00F138F5"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highlight w:val="cyan"/>
                <w:rPrChange w:id="23" w:author="Jinrui Li" w:date="2025-07-30T10:01:00Z" w16du:dateUtc="2025-07-30T02:01:00Z">
                  <w:rPr>
                    <w:rFonts w:ascii="Times New Roman" w:eastAsia="Batang" w:hAnsi="Times New Roman" w:cs="Times New Roman"/>
                    <w:sz w:val="20"/>
                    <w:szCs w:val="20"/>
                  </w:rPr>
                </w:rPrChange>
              </w:rPr>
            </w:pPr>
            <w:ins w:id="24" w:author="Yi Jiang" w:date="2025-07-11T15:51:00Z">
              <w:r w:rsidRPr="00F138F5">
                <w:rPr>
                  <w:rFonts w:ascii="Times New Roman" w:eastAsia="Batang" w:hAnsi="Times New Roman" w:cs="Times New Roman"/>
                  <w:sz w:val="20"/>
                  <w:szCs w:val="20"/>
                  <w:highlight w:val="cyan"/>
                  <w:rPrChange w:id="25" w:author="Jinrui Li" w:date="2025-07-30T10:01:00Z" w16du:dateUtc="2025-07-30T02:01:00Z">
                    <w:rPr>
                      <w:rFonts w:ascii="Times New Roman" w:eastAsia="Batang" w:hAnsi="Times New Roman" w:cs="Times New Roman"/>
                      <w:sz w:val="20"/>
                      <w:szCs w:val="20"/>
                    </w:rPr>
                  </w:rPrChange>
                </w:rPr>
                <w:t>1 = Allow Mobile station to transmit messages via ASM-SAT within an ASM shore station coverage area.</w:t>
              </w:r>
            </w:ins>
          </w:p>
        </w:tc>
      </w:tr>
      <w:tr w:rsidR="00AA6FE9" w14:paraId="406C31F0" w14:textId="77777777">
        <w:trPr>
          <w:cantSplit/>
        </w:trPr>
        <w:tc>
          <w:tcPr>
            <w:tcW w:w="511" w:type="pct"/>
          </w:tcPr>
          <w:p w14:paraId="4CB37AE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p>
        </w:tc>
        <w:tc>
          <w:tcPr>
            <w:tcW w:w="748" w:type="pct"/>
          </w:tcPr>
          <w:p w14:paraId="1C7EE37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Spare</w:t>
            </w:r>
          </w:p>
        </w:tc>
        <w:tc>
          <w:tcPr>
            <w:tcW w:w="514" w:type="pct"/>
          </w:tcPr>
          <w:p w14:paraId="4AE8DCC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rPr>
            </w:pPr>
            <w:del w:id="26" w:author="Yi Jiang" w:date="2025-07-11T15:38:00Z">
              <w:r w:rsidRPr="00F138F5">
                <w:rPr>
                  <w:rFonts w:ascii="Times New Roman" w:eastAsia="Batang" w:hAnsi="Times New Roman" w:cs="Times New Roman"/>
                  <w:sz w:val="20"/>
                  <w:szCs w:val="20"/>
                  <w:highlight w:val="cyan"/>
                  <w:rPrChange w:id="27" w:author="Jinrui Li" w:date="2025-07-30T10:01:00Z" w16du:dateUtc="2025-07-30T02:01:00Z">
                    <w:rPr>
                      <w:rFonts w:ascii="Times New Roman" w:eastAsia="Batang" w:hAnsi="Times New Roman" w:cs="Times New Roman"/>
                      <w:sz w:val="20"/>
                      <w:szCs w:val="20"/>
                    </w:rPr>
                  </w:rPrChange>
                </w:rPr>
                <w:delText>3</w:delText>
              </w:r>
            </w:del>
            <w:ins w:id="28" w:author="Yi Jiang" w:date="2025-07-11T15:38:00Z">
              <w:r w:rsidRPr="00F138F5">
                <w:rPr>
                  <w:rFonts w:ascii="Times New Roman" w:eastAsia="Batang" w:hAnsi="Times New Roman" w:cs="Times New Roman"/>
                  <w:sz w:val="20"/>
                  <w:szCs w:val="20"/>
                  <w:highlight w:val="cyan"/>
                  <w:rPrChange w:id="29" w:author="Jinrui Li" w:date="2025-07-30T10:01:00Z" w16du:dateUtc="2025-07-30T02:01:00Z">
                    <w:rPr>
                      <w:rFonts w:ascii="Times New Roman" w:eastAsia="Batang" w:hAnsi="Times New Roman" w:cs="Times New Roman"/>
                      <w:sz w:val="20"/>
                      <w:szCs w:val="20"/>
                    </w:rPr>
                  </w:rPrChange>
                </w:rPr>
                <w:t>2</w:t>
              </w:r>
            </w:ins>
          </w:p>
        </w:tc>
        <w:tc>
          <w:tcPr>
            <w:tcW w:w="3227" w:type="pct"/>
          </w:tcPr>
          <w:p w14:paraId="626B10B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Batang" w:hAnsi="Times New Roman" w:cs="Times New Roman"/>
                <w:sz w:val="20"/>
                <w:szCs w:val="20"/>
              </w:rPr>
            </w:pPr>
            <w:r>
              <w:rPr>
                <w:rFonts w:ascii="Times New Roman" w:eastAsia="Batang" w:hAnsi="Times New Roman" w:cs="Times New Roman"/>
                <w:sz w:val="20"/>
                <w:szCs w:val="20"/>
              </w:rPr>
              <w:t>Spare bits – reserved for the future.</w:t>
            </w:r>
          </w:p>
        </w:tc>
      </w:tr>
    </w:tbl>
    <w:p w14:paraId="11C4A3A6" w14:textId="77777777" w:rsidR="00AA6FE9" w:rsidRDefault="00AA6FE9">
      <w:bookmarkStart w:id="30" w:name="_Toc35545409"/>
      <w:bookmarkEnd w:id="5"/>
      <w:bookmarkEnd w:id="6"/>
    </w:p>
    <w:p w14:paraId="3FC6DA84" w14:textId="77777777" w:rsidR="00AA6FE9" w:rsidRDefault="00AA6FE9">
      <w:pPr>
        <w:keepNext/>
        <w:keepLines/>
        <w:tabs>
          <w:tab w:val="left" w:pos="0"/>
          <w:tab w:val="left" w:pos="567"/>
        </w:tabs>
        <w:spacing w:before="240" w:after="200" w:line="240" w:lineRule="atLeast"/>
        <w:outlineLvl w:val="0"/>
        <w:rPr>
          <w:rFonts w:ascii="Calibri" w:eastAsia="SimSun" w:hAnsi="Calibri" w:cstheme="majorBidi"/>
          <w:b/>
          <w:bCs/>
          <w:caps/>
          <w:color w:val="00558C"/>
          <w:sz w:val="30"/>
          <w:szCs w:val="30"/>
          <w:lang w:eastAsia="zh-CN"/>
        </w:rPr>
      </w:pPr>
      <w:r>
        <w:rPr>
          <w:rFonts w:ascii="Calibri" w:eastAsiaTheme="majorEastAsia" w:hAnsi="Calibri" w:cstheme="majorBidi"/>
          <w:b/>
          <w:bCs/>
          <w:caps/>
          <w:color w:val="00558C"/>
          <w:sz w:val="30"/>
          <w:szCs w:val="30"/>
        </w:rPr>
        <w:t>C</w:t>
      </w:r>
      <w:r>
        <w:rPr>
          <w:rFonts w:ascii="Calibri" w:eastAsiaTheme="majorEastAsia" w:hAnsi="Calibri" w:cstheme="majorBidi"/>
          <w:b/>
          <w:bCs/>
          <w:caps/>
          <w:color w:val="00558C"/>
          <w:sz w:val="30"/>
          <w:szCs w:val="30"/>
          <w:lang w:eastAsia="ja-JP"/>
        </w:rPr>
        <w:t>hina</w:t>
      </w:r>
      <w:r>
        <w:rPr>
          <w:rFonts w:ascii="Calibri" w:eastAsiaTheme="majorEastAsia" w:hAnsi="Calibri" w:cstheme="majorBidi"/>
          <w:b/>
          <w:bCs/>
          <w:caps/>
          <w:color w:val="00558C"/>
          <w:sz w:val="30"/>
          <w:szCs w:val="30"/>
        </w:rPr>
        <w:t xml:space="preserve"> MSA-</w:t>
      </w:r>
      <w:r>
        <w:rPr>
          <w:rFonts w:ascii="Calibri" w:eastAsia="SimSun" w:hAnsi="Calibri" w:cstheme="majorBidi" w:hint="eastAsia"/>
          <w:b/>
          <w:bCs/>
          <w:caps/>
          <w:color w:val="00558C"/>
          <w:sz w:val="30"/>
          <w:szCs w:val="30"/>
          <w:lang w:eastAsia="zh-CN"/>
        </w:rPr>
        <w:t>2</w:t>
      </w:r>
    </w:p>
    <w:bookmarkEnd w:id="30"/>
    <w:p w14:paraId="4AB9D12B" w14:textId="77777777" w:rsidR="00AA6FE9" w:rsidRDefault="00AA6FE9">
      <w:pPr>
        <w:keepNext/>
        <w:keepLines/>
        <w:tabs>
          <w:tab w:val="left" w:pos="0"/>
        </w:tabs>
        <w:spacing w:before="120" w:after="120" w:line="240" w:lineRule="atLeast"/>
        <w:ind w:left="992" w:right="851" w:hanging="992"/>
        <w:outlineLvl w:val="2"/>
        <w:rPr>
          <w:rFonts w:ascii="Times New Roman" w:eastAsia="Calibri" w:hAnsi="Times New Roman" w:cs="Times New Roman"/>
          <w:b/>
          <w:bCs/>
          <w:smallCaps/>
          <w:color w:val="00558C"/>
          <w:sz w:val="24"/>
          <w:szCs w:val="20"/>
          <w:lang w:eastAsia="de-DE"/>
        </w:rPr>
      </w:pPr>
      <w:r>
        <w:rPr>
          <w:rFonts w:ascii="Calibri" w:eastAsia="Calibri" w:hAnsi="Calibri" w:cstheme="majorBidi"/>
          <w:b/>
          <w:bCs/>
          <w:caps/>
          <w:smallCaps/>
          <w:color w:val="00558C"/>
          <w:sz w:val="24"/>
          <w:szCs w:val="24"/>
          <w:lang w:eastAsia="de-DE"/>
        </w:rPr>
        <w:t>3.10.13</w:t>
      </w:r>
      <w:r>
        <w:rPr>
          <w:rFonts w:ascii="Calibri" w:eastAsia="Calibri" w:hAnsi="Calibri" w:cstheme="majorBidi"/>
          <w:b/>
          <w:bCs/>
          <w:caps/>
          <w:smallCaps/>
          <w:color w:val="00558C"/>
          <w:sz w:val="24"/>
          <w:szCs w:val="24"/>
          <w:lang w:eastAsia="de-DE"/>
        </w:rPr>
        <w:tab/>
      </w:r>
      <w:r>
        <w:rPr>
          <w:rFonts w:ascii="Calibri" w:eastAsia="Calibri" w:hAnsi="Calibri" w:cstheme="majorBidi"/>
          <w:b/>
          <w:bCs/>
          <w:smallCaps/>
          <w:color w:val="00558C"/>
          <w:sz w:val="24"/>
          <w:szCs w:val="24"/>
          <w:lang w:eastAsia="de-DE"/>
        </w:rPr>
        <w:t>Uplink acknowledgement</w:t>
      </w:r>
    </w:p>
    <w:p w14:paraId="559A48F1" w14:textId="77777777" w:rsidR="00AA6FE9" w:rsidRDefault="00AA6FE9">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Batang" w:hAnsi="Times New Roman" w:cs="Times New Roman"/>
          <w:caps/>
          <w:sz w:val="20"/>
          <w:szCs w:val="20"/>
        </w:rPr>
      </w:pPr>
      <w:bookmarkStart w:id="31" w:name="_Toc35546179"/>
      <w:r>
        <w:rPr>
          <w:rFonts w:ascii="Times New Roman" w:eastAsia="Batang" w:hAnsi="Times New Roman" w:cs="Times New Roman"/>
          <w:caps/>
          <w:sz w:val="20"/>
          <w:szCs w:val="20"/>
        </w:rPr>
        <w:t>Table 83</w:t>
      </w:r>
    </w:p>
    <w:p w14:paraId="1AED3C17" w14:textId="77777777" w:rsidR="00AA6FE9" w:rsidRDefault="00AA6FE9">
      <w:pPr>
        <w:keepNext/>
        <w:keepLines/>
        <w:tabs>
          <w:tab w:val="left" w:pos="1134"/>
          <w:tab w:val="left" w:pos="1871"/>
          <w:tab w:val="left" w:pos="2268"/>
        </w:tabs>
        <w:overflowPunct w:val="0"/>
        <w:autoSpaceDE w:val="0"/>
        <w:autoSpaceDN w:val="0"/>
        <w:adjustRightInd w:val="0"/>
        <w:spacing w:after="120" w:line="240" w:lineRule="auto"/>
        <w:jc w:val="center"/>
        <w:textAlignment w:val="baseline"/>
        <w:rPr>
          <w:rFonts w:ascii="Times New Roman Bold" w:eastAsia="Batang" w:hAnsi="Times New Roman Bold" w:cs="Times New Roman"/>
          <w:b/>
          <w:sz w:val="20"/>
          <w:szCs w:val="20"/>
        </w:rPr>
      </w:pPr>
      <w:bookmarkStart w:id="32" w:name="_Hlk173161117"/>
      <w:r>
        <w:rPr>
          <w:rFonts w:ascii="Times New Roman Bold" w:eastAsia="Batang" w:hAnsi="Times New Roman Bold" w:cs="Times New Roman"/>
          <w:b/>
          <w:sz w:val="20"/>
          <w:szCs w:val="20"/>
        </w:rPr>
        <w:t>Uplink acknowledgement</w:t>
      </w:r>
      <w:bookmarkEnd w:id="31"/>
      <w:r>
        <w:rPr>
          <w:rFonts w:ascii="Times New Roman Bold" w:eastAsia="Batang" w:hAnsi="Times New Roman Bold" w:cs="Times New Roman"/>
          <w:b/>
          <w:sz w:val="20"/>
          <w:szCs w:val="20"/>
        </w:rPr>
        <w:t xml:space="preserve"> for addressed messages</w:t>
      </w:r>
      <w:bookmarkEnd w:id="32"/>
    </w:p>
    <w:tbl>
      <w:tblPr>
        <w:tblStyle w:val="TableGrid4"/>
        <w:tblW w:w="9645" w:type="dxa"/>
        <w:jc w:val="center"/>
        <w:tblLayout w:type="fixed"/>
        <w:tblCellMar>
          <w:left w:w="28" w:type="dxa"/>
          <w:right w:w="28" w:type="dxa"/>
        </w:tblCellMar>
        <w:tblLook w:val="04A0" w:firstRow="1" w:lastRow="0" w:firstColumn="1" w:lastColumn="0" w:noHBand="0" w:noVBand="1"/>
      </w:tblPr>
      <w:tblGrid>
        <w:gridCol w:w="1133"/>
        <w:gridCol w:w="1106"/>
        <w:gridCol w:w="1954"/>
        <w:gridCol w:w="5452"/>
      </w:tblGrid>
      <w:tr w:rsidR="00AA6FE9" w14:paraId="78E58DBF" w14:textId="77777777">
        <w:trPr>
          <w:cantSplit/>
          <w:tblHeader/>
          <w:jc w:val="center"/>
        </w:trPr>
        <w:tc>
          <w:tcPr>
            <w:tcW w:w="1132" w:type="dxa"/>
            <w:tcBorders>
              <w:top w:val="single" w:sz="4" w:space="0" w:color="auto"/>
              <w:left w:val="single" w:sz="4" w:space="0" w:color="auto"/>
              <w:bottom w:val="single" w:sz="4" w:space="0" w:color="auto"/>
              <w:right w:val="single" w:sz="4" w:space="0" w:color="auto"/>
            </w:tcBorders>
            <w:vAlign w:val="center"/>
          </w:tcPr>
          <w:p w14:paraId="1A26FF79"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 xml:space="preserve">Field </w:t>
            </w:r>
            <w:r>
              <w:rPr>
                <w:rFonts w:ascii="Times New Roman" w:eastAsia="Batang" w:hAnsi="Times New Roman" w:cs="Times New Roman Bold"/>
                <w:b/>
                <w:sz w:val="20"/>
                <w:szCs w:val="20"/>
              </w:rPr>
              <w:br/>
              <w:t>No.</w:t>
            </w:r>
          </w:p>
        </w:tc>
        <w:tc>
          <w:tcPr>
            <w:tcW w:w="1105" w:type="dxa"/>
            <w:tcBorders>
              <w:top w:val="single" w:sz="4" w:space="0" w:color="auto"/>
              <w:left w:val="single" w:sz="4" w:space="0" w:color="auto"/>
              <w:bottom w:val="single" w:sz="4" w:space="0" w:color="auto"/>
              <w:right w:val="single" w:sz="4" w:space="0" w:color="auto"/>
            </w:tcBorders>
            <w:vAlign w:val="center"/>
          </w:tcPr>
          <w:p w14:paraId="65237283"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 xml:space="preserve">Size </w:t>
            </w:r>
            <w:r>
              <w:rPr>
                <w:rFonts w:ascii="Times New Roman" w:eastAsia="Batang" w:hAnsi="Times New Roman" w:cs="Times New Roman Bold"/>
                <w:b/>
                <w:sz w:val="20"/>
                <w:szCs w:val="20"/>
              </w:rPr>
              <w:br/>
              <w:t>(bytes)</w:t>
            </w:r>
          </w:p>
        </w:tc>
        <w:tc>
          <w:tcPr>
            <w:tcW w:w="1953" w:type="dxa"/>
            <w:tcBorders>
              <w:top w:val="single" w:sz="4" w:space="0" w:color="auto"/>
              <w:left w:val="single" w:sz="4" w:space="0" w:color="auto"/>
              <w:bottom w:val="single" w:sz="4" w:space="0" w:color="auto"/>
              <w:right w:val="single" w:sz="4" w:space="0" w:color="auto"/>
            </w:tcBorders>
            <w:vAlign w:val="center"/>
          </w:tcPr>
          <w:p w14:paraId="1BECF637"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Function</w:t>
            </w:r>
          </w:p>
        </w:tc>
        <w:tc>
          <w:tcPr>
            <w:tcW w:w="5449" w:type="dxa"/>
            <w:tcBorders>
              <w:top w:val="single" w:sz="4" w:space="0" w:color="auto"/>
              <w:left w:val="single" w:sz="4" w:space="0" w:color="auto"/>
              <w:bottom w:val="single" w:sz="4" w:space="0" w:color="auto"/>
              <w:right w:val="single" w:sz="4" w:space="0" w:color="auto"/>
            </w:tcBorders>
            <w:vAlign w:val="center"/>
          </w:tcPr>
          <w:p w14:paraId="6CAE61A9"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Content</w:t>
            </w:r>
          </w:p>
        </w:tc>
      </w:tr>
      <w:tr w:rsidR="00AA6FE9" w14:paraId="4BD067C7"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197BD43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1</w:t>
            </w:r>
          </w:p>
        </w:tc>
        <w:tc>
          <w:tcPr>
            <w:tcW w:w="1105" w:type="dxa"/>
            <w:tcBorders>
              <w:top w:val="single" w:sz="4" w:space="0" w:color="auto"/>
              <w:left w:val="single" w:sz="4" w:space="0" w:color="auto"/>
              <w:bottom w:val="single" w:sz="4" w:space="0" w:color="auto"/>
              <w:right w:val="single" w:sz="4" w:space="0" w:color="auto"/>
            </w:tcBorders>
          </w:tcPr>
          <w:p w14:paraId="3E8A321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1</w:t>
            </w:r>
          </w:p>
        </w:tc>
        <w:tc>
          <w:tcPr>
            <w:tcW w:w="1953" w:type="dxa"/>
            <w:tcBorders>
              <w:top w:val="single" w:sz="4" w:space="0" w:color="auto"/>
              <w:left w:val="single" w:sz="4" w:space="0" w:color="auto"/>
              <w:bottom w:val="single" w:sz="4" w:space="0" w:color="auto"/>
              <w:right w:val="single" w:sz="4" w:space="0" w:color="auto"/>
            </w:tcBorders>
          </w:tcPr>
          <w:p w14:paraId="56B0F8A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Type</w:t>
            </w:r>
          </w:p>
        </w:tc>
        <w:tc>
          <w:tcPr>
            <w:tcW w:w="5449" w:type="dxa"/>
            <w:tcBorders>
              <w:top w:val="single" w:sz="4" w:space="0" w:color="auto"/>
              <w:left w:val="single" w:sz="4" w:space="0" w:color="auto"/>
              <w:bottom w:val="single" w:sz="4" w:space="0" w:color="auto"/>
              <w:right w:val="single" w:sz="4" w:space="0" w:color="auto"/>
            </w:tcBorders>
          </w:tcPr>
          <w:p w14:paraId="5E3FACA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Type = 13.</w:t>
            </w:r>
          </w:p>
        </w:tc>
      </w:tr>
      <w:tr w:rsidR="00AA6FE9" w14:paraId="7F7E50A0"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152A0B9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2</w:t>
            </w:r>
          </w:p>
        </w:tc>
        <w:tc>
          <w:tcPr>
            <w:tcW w:w="1105" w:type="dxa"/>
            <w:tcBorders>
              <w:top w:val="single" w:sz="4" w:space="0" w:color="auto"/>
              <w:left w:val="single" w:sz="4" w:space="0" w:color="auto"/>
              <w:bottom w:val="single" w:sz="4" w:space="0" w:color="auto"/>
              <w:right w:val="single" w:sz="4" w:space="0" w:color="auto"/>
            </w:tcBorders>
          </w:tcPr>
          <w:p w14:paraId="090B98F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1</w:t>
            </w:r>
          </w:p>
        </w:tc>
        <w:tc>
          <w:tcPr>
            <w:tcW w:w="1953" w:type="dxa"/>
            <w:tcBorders>
              <w:top w:val="single" w:sz="4" w:space="0" w:color="auto"/>
              <w:left w:val="single" w:sz="4" w:space="0" w:color="auto"/>
              <w:bottom w:val="single" w:sz="4" w:space="0" w:color="auto"/>
              <w:right w:val="single" w:sz="4" w:space="0" w:color="auto"/>
            </w:tcBorders>
          </w:tcPr>
          <w:p w14:paraId="1CF71D6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Satellite ID</w:t>
            </w:r>
          </w:p>
        </w:tc>
        <w:tc>
          <w:tcPr>
            <w:tcW w:w="5449" w:type="dxa"/>
            <w:tcBorders>
              <w:top w:val="single" w:sz="4" w:space="0" w:color="auto"/>
              <w:left w:val="single" w:sz="4" w:space="0" w:color="auto"/>
              <w:bottom w:val="single" w:sz="4" w:space="0" w:color="auto"/>
              <w:right w:val="single" w:sz="4" w:space="0" w:color="auto"/>
            </w:tcBorders>
          </w:tcPr>
          <w:p w14:paraId="4F30000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0-255.</w:t>
            </w:r>
          </w:p>
        </w:tc>
      </w:tr>
      <w:tr w:rsidR="00AA6FE9" w14:paraId="5924E611"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2BE817E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3</w:t>
            </w:r>
          </w:p>
        </w:tc>
        <w:tc>
          <w:tcPr>
            <w:tcW w:w="1105" w:type="dxa"/>
            <w:tcBorders>
              <w:top w:val="single" w:sz="4" w:space="0" w:color="auto"/>
              <w:left w:val="single" w:sz="4" w:space="0" w:color="auto"/>
              <w:bottom w:val="single" w:sz="4" w:space="0" w:color="auto"/>
              <w:right w:val="single" w:sz="4" w:space="0" w:color="auto"/>
            </w:tcBorders>
          </w:tcPr>
          <w:p w14:paraId="01E952C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4</w:t>
            </w:r>
          </w:p>
        </w:tc>
        <w:tc>
          <w:tcPr>
            <w:tcW w:w="1953" w:type="dxa"/>
            <w:tcBorders>
              <w:top w:val="single" w:sz="4" w:space="0" w:color="auto"/>
              <w:left w:val="single" w:sz="4" w:space="0" w:color="auto"/>
              <w:bottom w:val="single" w:sz="4" w:space="0" w:color="auto"/>
              <w:right w:val="single" w:sz="4" w:space="0" w:color="auto"/>
            </w:tcBorders>
          </w:tcPr>
          <w:p w14:paraId="6F198B0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 xml:space="preserve">Ship </w:t>
            </w:r>
            <w:r>
              <w:rPr>
                <w:rFonts w:ascii="Times New Roman" w:eastAsia="Batang" w:hAnsi="Times New Roman" w:cs="Times New Roman"/>
                <w:sz w:val="20"/>
                <w:szCs w:val="20"/>
              </w:rPr>
              <w:t>S</w:t>
            </w:r>
            <w:r>
              <w:rPr>
                <w:rFonts w:ascii="Times New Roman" w:eastAsia="Batang" w:hAnsi="Times New Roman" w:cs="Times New Roman"/>
                <w:sz w:val="20"/>
                <w:szCs w:val="20"/>
                <w:lang w:eastAsia="de-DE"/>
              </w:rPr>
              <w:t>tation ID</w:t>
            </w:r>
          </w:p>
        </w:tc>
        <w:tc>
          <w:tcPr>
            <w:tcW w:w="5449" w:type="dxa"/>
            <w:tcBorders>
              <w:top w:val="single" w:sz="4" w:space="0" w:color="auto"/>
              <w:left w:val="single" w:sz="4" w:space="0" w:color="auto"/>
              <w:bottom w:val="single" w:sz="4" w:space="0" w:color="auto"/>
              <w:right w:val="single" w:sz="4" w:space="0" w:color="auto"/>
            </w:tcBorders>
          </w:tcPr>
          <w:p w14:paraId="41F7C3F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The Unique Identifier of the ship station</w:t>
            </w:r>
            <w:r>
              <w:rPr>
                <w:rFonts w:ascii="Times New Roman" w:eastAsia="Batang" w:hAnsi="Times New Roman" w:cs="Times New Roman"/>
                <w:sz w:val="20"/>
                <w:szCs w:val="20"/>
              </w:rPr>
              <w:t>, as described in § 2.4, Annex 1.</w:t>
            </w:r>
          </w:p>
        </w:tc>
      </w:tr>
      <w:tr w:rsidR="00AA6FE9" w14:paraId="647977E8"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779AFB21"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4</w:t>
            </w:r>
          </w:p>
        </w:tc>
        <w:tc>
          <w:tcPr>
            <w:tcW w:w="1105" w:type="dxa"/>
            <w:tcBorders>
              <w:top w:val="single" w:sz="4" w:space="0" w:color="auto"/>
              <w:left w:val="single" w:sz="4" w:space="0" w:color="auto"/>
              <w:bottom w:val="single" w:sz="4" w:space="0" w:color="auto"/>
              <w:right w:val="single" w:sz="4" w:space="0" w:color="auto"/>
            </w:tcBorders>
          </w:tcPr>
          <w:p w14:paraId="0FA122D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1</w:t>
            </w:r>
          </w:p>
        </w:tc>
        <w:tc>
          <w:tcPr>
            <w:tcW w:w="1953" w:type="dxa"/>
            <w:tcBorders>
              <w:top w:val="single" w:sz="4" w:space="0" w:color="auto"/>
              <w:left w:val="single" w:sz="4" w:space="0" w:color="auto"/>
              <w:bottom w:val="single" w:sz="4" w:space="0" w:color="auto"/>
              <w:right w:val="single" w:sz="4" w:space="0" w:color="auto"/>
            </w:tcBorders>
          </w:tcPr>
          <w:p w14:paraId="33C263B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Session ID</w:t>
            </w:r>
          </w:p>
        </w:tc>
        <w:tc>
          <w:tcPr>
            <w:tcW w:w="5449" w:type="dxa"/>
            <w:tcBorders>
              <w:top w:val="single" w:sz="4" w:space="0" w:color="auto"/>
              <w:left w:val="single" w:sz="4" w:space="0" w:color="auto"/>
              <w:bottom w:val="single" w:sz="4" w:space="0" w:color="auto"/>
              <w:right w:val="single" w:sz="4" w:space="0" w:color="auto"/>
            </w:tcBorders>
          </w:tcPr>
          <w:p w14:paraId="4377C2D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1-255.</w:t>
            </w:r>
          </w:p>
        </w:tc>
      </w:tr>
      <w:tr w:rsidR="00AA6FE9" w14:paraId="639C19DB"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22F9F10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5</w:t>
            </w:r>
          </w:p>
        </w:tc>
        <w:tc>
          <w:tcPr>
            <w:tcW w:w="1105" w:type="dxa"/>
            <w:tcBorders>
              <w:top w:val="single" w:sz="4" w:space="0" w:color="auto"/>
              <w:left w:val="single" w:sz="4" w:space="0" w:color="auto"/>
              <w:bottom w:val="single" w:sz="4" w:space="0" w:color="auto"/>
              <w:right w:val="single" w:sz="4" w:space="0" w:color="auto"/>
            </w:tcBorders>
          </w:tcPr>
          <w:p w14:paraId="69A042A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1</w:t>
            </w:r>
          </w:p>
        </w:tc>
        <w:tc>
          <w:tcPr>
            <w:tcW w:w="1953" w:type="dxa"/>
            <w:tcBorders>
              <w:top w:val="single" w:sz="4" w:space="0" w:color="auto"/>
              <w:left w:val="single" w:sz="4" w:space="0" w:color="auto"/>
              <w:bottom w:val="single" w:sz="4" w:space="0" w:color="auto"/>
              <w:right w:val="single" w:sz="4" w:space="0" w:color="auto"/>
            </w:tcBorders>
          </w:tcPr>
          <w:p w14:paraId="442ADC5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Resource re-allocation</w:t>
            </w:r>
          </w:p>
        </w:tc>
        <w:tc>
          <w:tcPr>
            <w:tcW w:w="5449" w:type="dxa"/>
            <w:tcBorders>
              <w:top w:val="single" w:sz="4" w:space="0" w:color="auto"/>
              <w:left w:val="single" w:sz="4" w:space="0" w:color="auto"/>
              <w:bottom w:val="single" w:sz="4" w:space="0" w:color="auto"/>
              <w:right w:val="single" w:sz="4" w:space="0" w:color="auto"/>
            </w:tcBorders>
          </w:tcPr>
          <w:p w14:paraId="3B53A1E4"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Number of subsequently allocated VDE-SAT sub-frames of the logical channel this acknowledgment message refers to.</w:t>
            </w:r>
          </w:p>
          <w:p w14:paraId="127668B8"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If the transmitting station is provided with a new resource allocation for this session, or in order to cancel the current allocation, this field is set to 0.</w:t>
            </w:r>
          </w:p>
        </w:tc>
      </w:tr>
      <w:tr w:rsidR="00AA6FE9" w14:paraId="38E01867"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7698DD8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6</w:t>
            </w:r>
          </w:p>
        </w:tc>
        <w:tc>
          <w:tcPr>
            <w:tcW w:w="1105" w:type="dxa"/>
            <w:tcBorders>
              <w:top w:val="single" w:sz="4" w:space="0" w:color="auto"/>
              <w:left w:val="single" w:sz="4" w:space="0" w:color="auto"/>
              <w:bottom w:val="single" w:sz="4" w:space="0" w:color="auto"/>
              <w:right w:val="single" w:sz="4" w:space="0" w:color="auto"/>
            </w:tcBorders>
          </w:tcPr>
          <w:p w14:paraId="6178086B"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1</w:t>
            </w:r>
          </w:p>
        </w:tc>
        <w:tc>
          <w:tcPr>
            <w:tcW w:w="1953" w:type="dxa"/>
            <w:tcBorders>
              <w:top w:val="single" w:sz="4" w:space="0" w:color="auto"/>
              <w:left w:val="single" w:sz="4" w:space="0" w:color="auto"/>
              <w:bottom w:val="single" w:sz="4" w:space="0" w:color="auto"/>
              <w:right w:val="single" w:sz="4" w:space="0" w:color="auto"/>
            </w:tcBorders>
          </w:tcPr>
          <w:p w14:paraId="54E7D28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Uplink CQI</w:t>
            </w:r>
          </w:p>
        </w:tc>
        <w:tc>
          <w:tcPr>
            <w:tcW w:w="5449" w:type="dxa"/>
            <w:tcBorders>
              <w:top w:val="single" w:sz="4" w:space="0" w:color="auto"/>
              <w:left w:val="single" w:sz="4" w:space="0" w:color="auto"/>
              <w:bottom w:val="single" w:sz="4" w:space="0" w:color="auto"/>
              <w:right w:val="single" w:sz="4" w:space="0" w:color="auto"/>
            </w:tcBorders>
          </w:tcPr>
          <w:p w14:paraId="5C836C5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lang w:eastAsia="de-DE"/>
              </w:rPr>
              <w:t>Received Channel Quality Indicator averaged over the last TDMA frame received as defined in § 1.2.8, Annex 2.</w:t>
            </w:r>
          </w:p>
        </w:tc>
      </w:tr>
      <w:tr w:rsidR="00AA6FE9" w14:paraId="79C6BBC0"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0814F63F"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7</w:t>
            </w:r>
          </w:p>
        </w:tc>
        <w:tc>
          <w:tcPr>
            <w:tcW w:w="1105" w:type="dxa"/>
            <w:tcBorders>
              <w:top w:val="single" w:sz="4" w:space="0" w:color="auto"/>
              <w:left w:val="single" w:sz="4" w:space="0" w:color="auto"/>
              <w:bottom w:val="single" w:sz="4" w:space="0" w:color="auto"/>
              <w:right w:val="single" w:sz="4" w:space="0" w:color="auto"/>
            </w:tcBorders>
          </w:tcPr>
          <w:p w14:paraId="273785A9"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1</w:t>
            </w:r>
          </w:p>
        </w:tc>
        <w:tc>
          <w:tcPr>
            <w:tcW w:w="1953" w:type="dxa"/>
            <w:tcBorders>
              <w:top w:val="single" w:sz="4" w:space="0" w:color="auto"/>
              <w:left w:val="single" w:sz="4" w:space="0" w:color="auto"/>
              <w:bottom w:val="single" w:sz="4" w:space="0" w:color="auto"/>
              <w:right w:val="single" w:sz="4" w:space="0" w:color="auto"/>
            </w:tcBorders>
          </w:tcPr>
          <w:p w14:paraId="180F75C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Adaptive coding and modulation control</w:t>
            </w:r>
          </w:p>
        </w:tc>
        <w:tc>
          <w:tcPr>
            <w:tcW w:w="5449" w:type="dxa"/>
            <w:tcBorders>
              <w:top w:val="single" w:sz="4" w:space="0" w:color="auto"/>
              <w:left w:val="single" w:sz="4" w:space="0" w:color="auto"/>
              <w:bottom w:val="single" w:sz="4" w:space="0" w:color="auto"/>
              <w:right w:val="single" w:sz="4" w:space="0" w:color="auto"/>
            </w:tcBorders>
          </w:tcPr>
          <w:p w14:paraId="2425C41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4 MSB.</w:t>
            </w:r>
          </w:p>
          <w:p w14:paraId="57E0385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0: Maintain Link ID.</w:t>
            </w:r>
          </w:p>
          <w:p w14:paraId="4FDE2BDC"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1: Select Link ID with next higher CQI.</w:t>
            </w:r>
          </w:p>
          <w:p w14:paraId="194570FD"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2: Select Link ID with next lower CQI.</w:t>
            </w:r>
          </w:p>
          <w:p w14:paraId="180C5A2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4 LSB.</w:t>
            </w:r>
          </w:p>
          <w:p w14:paraId="2CEA4AA7"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0: Use default power level for current Link ID.</w:t>
            </w:r>
          </w:p>
          <w:p w14:paraId="333EB805"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1: Reduce Power level 10 dB.</w:t>
            </w:r>
          </w:p>
          <w:p w14:paraId="08265902"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2: Reduce power level 3 dB.</w:t>
            </w:r>
          </w:p>
          <w:p w14:paraId="4231564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3: Increase power level 3 dB.</w:t>
            </w:r>
          </w:p>
        </w:tc>
      </w:tr>
    </w:tbl>
    <w:p w14:paraId="581DA12C" w14:textId="77777777" w:rsidR="00AA6FE9" w:rsidRDefault="00AA6FE9">
      <w:pPr>
        <w:overflowPunct w:val="0"/>
        <w:autoSpaceDE w:val="0"/>
        <w:autoSpaceDN w:val="0"/>
        <w:adjustRightInd w:val="0"/>
        <w:spacing w:line="240" w:lineRule="auto"/>
        <w:textAlignment w:val="baseline"/>
        <w:rPr>
          <w:rFonts w:ascii="Times New Roman" w:eastAsia="Batang" w:hAnsi="Times New Roman" w:cs="Times New Roman"/>
          <w:sz w:val="20"/>
          <w:szCs w:val="20"/>
          <w:lang w:eastAsia="zh-CN"/>
        </w:rPr>
      </w:pPr>
    </w:p>
    <w:p w14:paraId="03BCE889" w14:textId="77777777" w:rsidR="00AA6FE9" w:rsidRDefault="00AA6FE9">
      <w:pPr>
        <w:keepNext/>
        <w:tabs>
          <w:tab w:val="left" w:pos="1134"/>
          <w:tab w:val="left" w:pos="1871"/>
          <w:tab w:val="left" w:pos="2268"/>
        </w:tabs>
        <w:overflowPunct w:val="0"/>
        <w:autoSpaceDE w:val="0"/>
        <w:autoSpaceDN w:val="0"/>
        <w:adjustRightInd w:val="0"/>
        <w:spacing w:before="560" w:after="120" w:line="240" w:lineRule="auto"/>
        <w:jc w:val="center"/>
        <w:textAlignment w:val="baseline"/>
        <w:rPr>
          <w:rFonts w:ascii="Times New Roman" w:eastAsia="Batang" w:hAnsi="Times New Roman" w:cs="Times New Roman"/>
          <w:caps/>
          <w:sz w:val="20"/>
          <w:szCs w:val="20"/>
        </w:rPr>
      </w:pPr>
      <w:r>
        <w:rPr>
          <w:rFonts w:ascii="Times New Roman" w:eastAsia="Batang" w:hAnsi="Times New Roman" w:cs="Times New Roman"/>
          <w:caps/>
          <w:sz w:val="20"/>
          <w:szCs w:val="20"/>
        </w:rPr>
        <w:lastRenderedPageBreak/>
        <w:t>Table 83 (</w:t>
      </w:r>
      <w:r>
        <w:rPr>
          <w:rFonts w:ascii="Times New Roman" w:eastAsia="Batang" w:hAnsi="Times New Roman" w:cs="Times New Roman"/>
          <w:i/>
          <w:iCs/>
          <w:sz w:val="20"/>
          <w:szCs w:val="20"/>
        </w:rPr>
        <w:t>end</w:t>
      </w:r>
      <w:r>
        <w:rPr>
          <w:rFonts w:ascii="Times New Roman" w:eastAsia="Batang" w:hAnsi="Times New Roman" w:cs="Times New Roman"/>
          <w:caps/>
          <w:sz w:val="20"/>
          <w:szCs w:val="20"/>
        </w:rPr>
        <w:t>)</w:t>
      </w:r>
    </w:p>
    <w:tbl>
      <w:tblPr>
        <w:tblStyle w:val="TableGrid4"/>
        <w:tblW w:w="9645" w:type="dxa"/>
        <w:jc w:val="center"/>
        <w:tblLayout w:type="fixed"/>
        <w:tblCellMar>
          <w:left w:w="28" w:type="dxa"/>
          <w:right w:w="28" w:type="dxa"/>
        </w:tblCellMar>
        <w:tblLook w:val="04A0" w:firstRow="1" w:lastRow="0" w:firstColumn="1" w:lastColumn="0" w:noHBand="0" w:noVBand="1"/>
      </w:tblPr>
      <w:tblGrid>
        <w:gridCol w:w="1133"/>
        <w:gridCol w:w="1106"/>
        <w:gridCol w:w="1954"/>
        <w:gridCol w:w="5452"/>
      </w:tblGrid>
      <w:tr w:rsidR="00AA6FE9" w14:paraId="393BDA6B" w14:textId="77777777">
        <w:trPr>
          <w:cantSplit/>
          <w:tblHeader/>
          <w:jc w:val="center"/>
        </w:trPr>
        <w:tc>
          <w:tcPr>
            <w:tcW w:w="1132" w:type="dxa"/>
            <w:tcBorders>
              <w:top w:val="single" w:sz="4" w:space="0" w:color="auto"/>
              <w:left w:val="single" w:sz="4" w:space="0" w:color="auto"/>
              <w:bottom w:val="single" w:sz="4" w:space="0" w:color="auto"/>
              <w:right w:val="single" w:sz="4" w:space="0" w:color="auto"/>
            </w:tcBorders>
            <w:vAlign w:val="center"/>
          </w:tcPr>
          <w:p w14:paraId="01317131"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 xml:space="preserve">Field </w:t>
            </w:r>
            <w:r>
              <w:rPr>
                <w:rFonts w:ascii="Times New Roman" w:eastAsia="Batang" w:hAnsi="Times New Roman" w:cs="Times New Roman Bold"/>
                <w:b/>
                <w:sz w:val="20"/>
                <w:szCs w:val="20"/>
              </w:rPr>
              <w:br/>
              <w:t>No.</w:t>
            </w:r>
          </w:p>
        </w:tc>
        <w:tc>
          <w:tcPr>
            <w:tcW w:w="1105" w:type="dxa"/>
            <w:tcBorders>
              <w:top w:val="single" w:sz="4" w:space="0" w:color="auto"/>
              <w:left w:val="single" w:sz="4" w:space="0" w:color="auto"/>
              <w:bottom w:val="single" w:sz="4" w:space="0" w:color="auto"/>
              <w:right w:val="single" w:sz="4" w:space="0" w:color="auto"/>
            </w:tcBorders>
            <w:vAlign w:val="center"/>
          </w:tcPr>
          <w:p w14:paraId="60D018B9"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 xml:space="preserve">Size </w:t>
            </w:r>
            <w:r>
              <w:rPr>
                <w:rFonts w:ascii="Times New Roman" w:eastAsia="Batang" w:hAnsi="Times New Roman" w:cs="Times New Roman Bold"/>
                <w:b/>
                <w:sz w:val="20"/>
                <w:szCs w:val="20"/>
              </w:rPr>
              <w:br/>
              <w:t>(bytes)</w:t>
            </w:r>
          </w:p>
        </w:tc>
        <w:tc>
          <w:tcPr>
            <w:tcW w:w="1953" w:type="dxa"/>
            <w:tcBorders>
              <w:top w:val="single" w:sz="4" w:space="0" w:color="auto"/>
              <w:left w:val="single" w:sz="4" w:space="0" w:color="auto"/>
              <w:bottom w:val="single" w:sz="4" w:space="0" w:color="auto"/>
              <w:right w:val="single" w:sz="4" w:space="0" w:color="auto"/>
            </w:tcBorders>
            <w:vAlign w:val="center"/>
          </w:tcPr>
          <w:p w14:paraId="2A516CB1"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Function</w:t>
            </w:r>
          </w:p>
        </w:tc>
        <w:tc>
          <w:tcPr>
            <w:tcW w:w="5449" w:type="dxa"/>
            <w:tcBorders>
              <w:top w:val="single" w:sz="4" w:space="0" w:color="auto"/>
              <w:left w:val="single" w:sz="4" w:space="0" w:color="auto"/>
              <w:bottom w:val="single" w:sz="4" w:space="0" w:color="auto"/>
              <w:right w:val="single" w:sz="4" w:space="0" w:color="auto"/>
            </w:tcBorders>
            <w:vAlign w:val="center"/>
          </w:tcPr>
          <w:p w14:paraId="10C38E6E" w14:textId="77777777" w:rsidR="00AA6FE9" w:rsidRDefault="00AA6FE9">
            <w:pPr>
              <w:keepNext/>
              <w:tabs>
                <w:tab w:val="left" w:pos="1134"/>
                <w:tab w:val="left" w:pos="1871"/>
                <w:tab w:val="left" w:pos="2268"/>
              </w:tabs>
              <w:overflowPunct w:val="0"/>
              <w:autoSpaceDE w:val="0"/>
              <w:autoSpaceDN w:val="0"/>
              <w:adjustRightInd w:val="0"/>
              <w:spacing w:before="80" w:after="80" w:line="240" w:lineRule="auto"/>
              <w:jc w:val="center"/>
              <w:textAlignment w:val="baseline"/>
              <w:rPr>
                <w:rFonts w:ascii="Times New Roman" w:eastAsia="Calibri" w:hAnsi="Times New Roman" w:cs="Times New Roman Bold"/>
                <w:b/>
                <w:sz w:val="20"/>
                <w:szCs w:val="20"/>
              </w:rPr>
            </w:pPr>
            <w:r>
              <w:rPr>
                <w:rFonts w:ascii="Times New Roman" w:eastAsia="Batang" w:hAnsi="Times New Roman" w:cs="Times New Roman Bold"/>
                <w:b/>
                <w:sz w:val="20"/>
                <w:szCs w:val="20"/>
              </w:rPr>
              <w:t>Content</w:t>
            </w:r>
          </w:p>
        </w:tc>
      </w:tr>
      <w:tr w:rsidR="00AA6FE9" w14:paraId="2947F581" w14:textId="77777777">
        <w:trPr>
          <w:cantSplit/>
          <w:jc w:val="center"/>
        </w:trPr>
        <w:tc>
          <w:tcPr>
            <w:tcW w:w="1132" w:type="dxa"/>
            <w:tcBorders>
              <w:top w:val="single" w:sz="4" w:space="0" w:color="auto"/>
              <w:left w:val="single" w:sz="4" w:space="0" w:color="auto"/>
              <w:bottom w:val="single" w:sz="4" w:space="0" w:color="auto"/>
              <w:right w:val="single" w:sz="4" w:space="0" w:color="auto"/>
            </w:tcBorders>
          </w:tcPr>
          <w:p w14:paraId="4837072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bookmarkStart w:id="33" w:name="_Hlk203120638"/>
            <w:r>
              <w:rPr>
                <w:rFonts w:ascii="Times New Roman" w:eastAsia="Batang" w:hAnsi="Times New Roman" w:cs="Times New Roman"/>
                <w:sz w:val="20"/>
                <w:szCs w:val="20"/>
                <w:lang w:eastAsia="de-DE"/>
              </w:rPr>
              <w:t>8</w:t>
            </w:r>
          </w:p>
        </w:tc>
        <w:tc>
          <w:tcPr>
            <w:tcW w:w="1105" w:type="dxa"/>
            <w:tcBorders>
              <w:top w:val="single" w:sz="4" w:space="0" w:color="auto"/>
              <w:left w:val="single" w:sz="4" w:space="0" w:color="auto"/>
              <w:bottom w:val="single" w:sz="4" w:space="0" w:color="auto"/>
              <w:right w:val="single" w:sz="4" w:space="0" w:color="auto"/>
            </w:tcBorders>
          </w:tcPr>
          <w:p w14:paraId="021A1333"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Batang" w:hAnsi="Times New Roman" w:cs="Times New Roman"/>
                <w:sz w:val="20"/>
                <w:szCs w:val="20"/>
                <w:lang w:eastAsia="de-DE"/>
              </w:rPr>
            </w:pPr>
            <w:r>
              <w:rPr>
                <w:rFonts w:ascii="Times New Roman" w:eastAsia="Batang" w:hAnsi="Times New Roman" w:cs="Times New Roman"/>
                <w:sz w:val="20"/>
                <w:szCs w:val="20"/>
                <w:lang w:eastAsia="de-DE"/>
              </w:rPr>
              <w:t>25</w:t>
            </w:r>
          </w:p>
        </w:tc>
        <w:tc>
          <w:tcPr>
            <w:tcW w:w="1953" w:type="dxa"/>
            <w:tcBorders>
              <w:top w:val="single" w:sz="4" w:space="0" w:color="auto"/>
              <w:left w:val="single" w:sz="4" w:space="0" w:color="auto"/>
              <w:bottom w:val="single" w:sz="4" w:space="0" w:color="auto"/>
              <w:right w:val="single" w:sz="4" w:space="0" w:color="auto"/>
            </w:tcBorders>
          </w:tcPr>
          <w:p w14:paraId="3D5F4F9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lang w:eastAsia="de-DE"/>
              </w:rPr>
            </w:pPr>
            <w:r>
              <w:rPr>
                <w:rFonts w:ascii="Times New Roman" w:eastAsia="Batang" w:hAnsi="Times New Roman" w:cs="Times New Roman"/>
                <w:sz w:val="20"/>
                <w:szCs w:val="20"/>
                <w:lang w:eastAsia="de-DE"/>
              </w:rPr>
              <w:t>ACK/NACK mask</w:t>
            </w:r>
          </w:p>
        </w:tc>
        <w:tc>
          <w:tcPr>
            <w:tcW w:w="5449" w:type="dxa"/>
            <w:tcBorders>
              <w:top w:val="single" w:sz="4" w:space="0" w:color="auto"/>
              <w:left w:val="single" w:sz="4" w:space="0" w:color="auto"/>
              <w:bottom w:val="single" w:sz="4" w:space="0" w:color="auto"/>
              <w:right w:val="single" w:sz="4" w:space="0" w:color="auto"/>
            </w:tcBorders>
          </w:tcPr>
          <w:p w14:paraId="0C7C1E76"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When a burst was not received, then its corresponding bit should be set to one to Not Acknowledge the packet.</w:t>
            </w:r>
          </w:p>
          <w:p w14:paraId="10A94280"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 xml:space="preserve">The mask indicates ACK/NACK for the </w:t>
            </w:r>
            <w:r>
              <w:rPr>
                <w:rFonts w:ascii="Times New Roman" w:eastAsia="Batang" w:hAnsi="Times New Roman" w:cs="Times New Roman"/>
                <w:strike/>
                <w:sz w:val="20"/>
                <w:szCs w:val="20"/>
                <w:highlight w:val="cyan"/>
                <w:rPrChange w:id="34" w:author="Yi Jiang" w:date="2025-07-15T17:44:00Z">
                  <w:rPr/>
                </w:rPrChange>
              </w:rPr>
              <w:t>previous</w:t>
            </w:r>
            <w:r>
              <w:rPr>
                <w:rFonts w:ascii="Times New Roman" w:eastAsia="Batang" w:hAnsi="Times New Roman" w:cs="Times New Roman"/>
                <w:sz w:val="20"/>
                <w:szCs w:val="20"/>
              </w:rPr>
              <w:t xml:space="preserve"> 200 bursts as historically allocated for this uplink session in the previous VDE-SAT sub-frames.</w:t>
            </w:r>
          </w:p>
          <w:p w14:paraId="4868F3BA"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 xml:space="preserve">The mask works like a 200 bits long </w:t>
            </w:r>
            <w:r>
              <w:rPr>
                <w:rFonts w:ascii="Times New Roman" w:eastAsia="Batang" w:hAnsi="Times New Roman" w:cs="Times New Roman"/>
                <w:strike/>
                <w:sz w:val="20"/>
                <w:szCs w:val="20"/>
                <w:highlight w:val="cyan"/>
                <w:rPrChange w:id="35" w:author="Yi Jiang" w:date="2025-07-15T17:45:00Z">
                  <w:rPr/>
                </w:rPrChange>
              </w:rPr>
              <w:t>shift</w:t>
            </w:r>
            <w:r>
              <w:rPr>
                <w:rFonts w:ascii="Times New Roman" w:eastAsia="Batang" w:hAnsi="Times New Roman" w:cs="Times New Roman"/>
                <w:sz w:val="20"/>
                <w:szCs w:val="20"/>
              </w:rPr>
              <w:t xml:space="preserve"> register, with the most significant bit of the first byte representing the oldest allocated burst</w:t>
            </w:r>
            <w:r>
              <w:rPr>
                <w:rFonts w:ascii="Times New Roman" w:eastAsia="Batang" w:hAnsi="Times New Roman" w:cs="Times New Roman"/>
                <w:strike/>
                <w:sz w:val="20"/>
                <w:szCs w:val="20"/>
                <w:highlight w:val="cyan"/>
                <w:rPrChange w:id="36" w:author="Yi Jiang" w:date="2025-07-15T17:45:00Z">
                  <w:rPr/>
                </w:rPrChange>
              </w:rPr>
              <w:t>, and the least significant bit of the last byte the most recent allocated burst</w:t>
            </w:r>
            <w:r>
              <w:rPr>
                <w:rFonts w:ascii="Times New Roman" w:eastAsia="Batang" w:hAnsi="Times New Roman" w:cs="Times New Roman"/>
                <w:sz w:val="20"/>
                <w:szCs w:val="20"/>
              </w:rPr>
              <w:t>. Bits representing bursts before allocation started shall be set to one.</w:t>
            </w:r>
          </w:p>
          <w:p w14:paraId="7D5B0E7E" w14:textId="77777777" w:rsidR="00AA6FE9" w:rsidRDefault="00AA6FE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0"/>
                <w:szCs w:val="20"/>
              </w:rPr>
            </w:pPr>
            <w:r>
              <w:rPr>
                <w:rFonts w:ascii="Times New Roman" w:eastAsia="Batang" w:hAnsi="Times New Roman" w:cs="Times New Roman"/>
                <w:sz w:val="20"/>
                <w:szCs w:val="20"/>
              </w:rPr>
              <w:t>If the uplink Link ID changes, the mask is reset and the ship station retransmits all non-acknowledged data.</w:t>
            </w:r>
          </w:p>
        </w:tc>
        <w:bookmarkEnd w:id="33"/>
      </w:tr>
      <w:tr w:rsidR="00AA6FE9" w14:paraId="60F83507" w14:textId="77777777">
        <w:trPr>
          <w:cantSplit/>
          <w:jc w:val="center"/>
        </w:trPr>
        <w:tc>
          <w:tcPr>
            <w:tcW w:w="9639" w:type="dxa"/>
            <w:gridSpan w:val="4"/>
            <w:tcBorders>
              <w:top w:val="single" w:sz="4" w:space="0" w:color="auto"/>
              <w:left w:val="nil"/>
              <w:bottom w:val="nil"/>
              <w:right w:val="nil"/>
            </w:tcBorders>
          </w:tcPr>
          <w:p w14:paraId="48A227E9" w14:textId="77777777" w:rsidR="00AA6FE9" w:rsidRDefault="00AA6FE9">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Calibri" w:hAnsi="Times New Roman" w:cs="Times New Roman"/>
                <w:szCs w:val="20"/>
                <w:lang w:eastAsia="de-DE"/>
              </w:rPr>
            </w:pPr>
            <w:r>
              <w:rPr>
                <w:rFonts w:ascii="Times New Roman" w:eastAsia="SimSun" w:hAnsi="Times New Roman" w:cs="Times New Roman"/>
                <w:szCs w:val="20"/>
                <w:lang w:eastAsia="de-DE"/>
              </w:rPr>
              <w:t>Note: Used for the ACK of uplink addressed messages.</w:t>
            </w:r>
          </w:p>
          <w:p w14:paraId="0FE1EB84" w14:textId="77777777" w:rsidR="00AA6FE9" w:rsidRDefault="00AA6FE9">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Calibri" w:hAnsi="Times New Roman" w:cs="Times New Roman"/>
                <w:szCs w:val="20"/>
                <w:lang w:eastAsia="de-DE"/>
              </w:rPr>
            </w:pPr>
          </w:p>
          <w:p w14:paraId="6914E092" w14:textId="77777777" w:rsidR="00AA6FE9" w:rsidRDefault="00AA6FE9">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rPr>
                <w:rFonts w:ascii="Times New Roman" w:eastAsia="Calibri" w:hAnsi="Times New Roman" w:cs="Times New Roman"/>
                <w:szCs w:val="20"/>
                <w:lang w:eastAsia="zh-CN"/>
              </w:rPr>
            </w:pPr>
          </w:p>
        </w:tc>
      </w:tr>
    </w:tbl>
    <w:p w14:paraId="2D172E47" w14:textId="77777777" w:rsidR="00AA6FE9" w:rsidRDefault="00AA6FE9">
      <w:pPr>
        <w:keepNext/>
        <w:keepLines/>
        <w:tabs>
          <w:tab w:val="left" w:pos="0"/>
          <w:tab w:val="left" w:pos="567"/>
        </w:tabs>
        <w:spacing w:before="240" w:after="200" w:line="240" w:lineRule="atLeast"/>
        <w:outlineLvl w:val="0"/>
        <w:rPr>
          <w:rFonts w:ascii="Calibri" w:eastAsia="SimSun" w:hAnsi="Calibri" w:cstheme="majorBidi"/>
          <w:b/>
          <w:bCs/>
          <w:caps/>
          <w:color w:val="00558C"/>
          <w:sz w:val="30"/>
          <w:szCs w:val="30"/>
          <w:lang w:eastAsia="zh-CN"/>
        </w:rPr>
      </w:pPr>
      <w:r>
        <w:rPr>
          <w:rFonts w:ascii="Calibri" w:eastAsiaTheme="majorEastAsia" w:hAnsi="Calibri" w:cstheme="majorBidi"/>
          <w:b/>
          <w:bCs/>
          <w:caps/>
          <w:color w:val="00558C"/>
          <w:sz w:val="30"/>
          <w:szCs w:val="30"/>
        </w:rPr>
        <w:t>C</w:t>
      </w:r>
      <w:r>
        <w:rPr>
          <w:rFonts w:ascii="Calibri" w:eastAsiaTheme="majorEastAsia" w:hAnsi="Calibri" w:cstheme="majorBidi"/>
          <w:b/>
          <w:bCs/>
          <w:caps/>
          <w:color w:val="00558C"/>
          <w:sz w:val="30"/>
          <w:szCs w:val="30"/>
          <w:lang w:eastAsia="ja-JP"/>
        </w:rPr>
        <w:t>hina</w:t>
      </w:r>
      <w:r>
        <w:rPr>
          <w:rFonts w:ascii="Calibri" w:eastAsiaTheme="majorEastAsia" w:hAnsi="Calibri" w:cstheme="majorBidi"/>
          <w:b/>
          <w:bCs/>
          <w:caps/>
          <w:color w:val="00558C"/>
          <w:sz w:val="30"/>
          <w:szCs w:val="30"/>
        </w:rPr>
        <w:t xml:space="preserve"> MSA-</w:t>
      </w:r>
      <w:r>
        <w:rPr>
          <w:rFonts w:ascii="Calibri" w:eastAsia="SimSun" w:hAnsi="Calibri" w:cstheme="majorBidi" w:hint="eastAsia"/>
          <w:b/>
          <w:bCs/>
          <w:caps/>
          <w:color w:val="00558C"/>
          <w:sz w:val="30"/>
          <w:szCs w:val="30"/>
          <w:lang w:val="en-US" w:eastAsia="zh-CN"/>
        </w:rPr>
        <w:t>3</w:t>
      </w:r>
    </w:p>
    <w:p w14:paraId="6D57205F" w14:textId="77777777" w:rsidR="00AA6FE9" w:rsidRDefault="00AA6FE9">
      <w:pPr>
        <w:spacing w:before="120" w:after="120" w:line="240" w:lineRule="auto"/>
        <w:rPr>
          <w:rFonts w:eastAsia="SimSun" w:cs="Arial"/>
          <w:b/>
          <w:smallCaps/>
          <w:color w:val="00558C"/>
          <w:sz w:val="24"/>
          <w:lang w:val="en-US" w:eastAsia="zh-CN"/>
        </w:rPr>
      </w:pPr>
      <w:r>
        <w:rPr>
          <w:rFonts w:eastAsia="SimSun" w:cs="Arial" w:hint="eastAsia"/>
          <w:b/>
          <w:smallCaps/>
          <w:color w:val="00558C"/>
          <w:sz w:val="24"/>
          <w:lang w:val="en-US" w:eastAsia="zh-CN"/>
        </w:rPr>
        <w:t>option1</w:t>
      </w:r>
    </w:p>
    <w:p w14:paraId="4281E0C3" w14:textId="77777777" w:rsidR="00AA6FE9" w:rsidRDefault="00AA6FE9">
      <w:pPr>
        <w:keepNext/>
        <w:keepLines/>
        <w:tabs>
          <w:tab w:val="left" w:pos="794"/>
          <w:tab w:val="left" w:pos="1191"/>
          <w:tab w:val="left" w:pos="1588"/>
          <w:tab w:val="left" w:pos="1985"/>
        </w:tabs>
        <w:spacing w:before="200"/>
        <w:ind w:left="794" w:hanging="794"/>
        <w:jc w:val="both"/>
        <w:outlineLvl w:val="2"/>
        <w:rPr>
          <w:rFonts w:ascii="Calibri" w:eastAsiaTheme="majorEastAsia" w:hAnsi="Calibri" w:cstheme="majorBidi"/>
          <w:b/>
          <w:iCs/>
          <w:color w:val="00558C"/>
          <w:sz w:val="22"/>
          <w:szCs w:val="24"/>
        </w:rPr>
      </w:pPr>
      <w:r>
        <w:rPr>
          <w:rFonts w:ascii="Calibri" w:eastAsiaTheme="majorEastAsia" w:hAnsi="Calibri" w:cstheme="majorBidi"/>
          <w:b/>
          <w:iCs/>
          <w:color w:val="00558C"/>
          <w:sz w:val="22"/>
          <w:szCs w:val="24"/>
        </w:rPr>
        <w:t>4.9.7</w:t>
      </w:r>
      <w:r>
        <w:rPr>
          <w:rFonts w:ascii="Calibri" w:eastAsiaTheme="majorEastAsia" w:hAnsi="Calibri" w:cstheme="majorBidi"/>
          <w:b/>
          <w:iCs/>
          <w:color w:val="00558C"/>
          <w:sz w:val="22"/>
          <w:szCs w:val="24"/>
        </w:rPr>
        <w:tab/>
        <w:t>Bulletin board start fragment message</w:t>
      </w:r>
    </w:p>
    <w:p w14:paraId="0B98633F" w14:textId="77777777" w:rsidR="00AA6FE9" w:rsidRDefault="00AA6FE9">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SimSun" w:hAnsi="Times New Roman" w:cs="Times New Roman"/>
          <w:caps/>
          <w:sz w:val="24"/>
          <w:szCs w:val="20"/>
          <w:lang w:val="fr-FR"/>
        </w:rPr>
      </w:pPr>
      <w:r>
        <w:rPr>
          <w:rFonts w:ascii="Times New Roman" w:eastAsia="SimSun" w:hAnsi="Times New Roman" w:cs="Times New Roman"/>
          <w:caps/>
          <w:sz w:val="24"/>
          <w:szCs w:val="20"/>
          <w:lang w:val="fr-FR"/>
        </w:rPr>
        <w:t>Table 42</w:t>
      </w:r>
    </w:p>
    <w:p w14:paraId="70242985" w14:textId="77777777" w:rsidR="00AA6FE9" w:rsidRDefault="00AA6FE9">
      <w:pPr>
        <w:keepNext/>
        <w:tabs>
          <w:tab w:val="left" w:pos="0"/>
          <w:tab w:val="left" w:pos="794"/>
          <w:tab w:val="left" w:pos="1191"/>
          <w:tab w:val="left" w:pos="1588"/>
          <w:tab w:val="left" w:pos="1985"/>
        </w:tabs>
        <w:overflowPunct w:val="0"/>
        <w:autoSpaceDE w:val="0"/>
        <w:autoSpaceDN w:val="0"/>
        <w:adjustRightInd w:val="0"/>
        <w:spacing w:before="120" w:after="120" w:line="240" w:lineRule="auto"/>
        <w:jc w:val="center"/>
        <w:textAlignment w:val="baseline"/>
        <w:rPr>
          <w:rFonts w:ascii="Times New Roman" w:eastAsia="SimSun" w:hAnsi="Times New Roman" w:cs="Times New Roman"/>
          <w:b/>
          <w:sz w:val="24"/>
          <w:szCs w:val="20"/>
          <w:lang w:val="fr-FR"/>
        </w:rPr>
      </w:pPr>
      <w:r>
        <w:rPr>
          <w:rFonts w:ascii="Times New Roman" w:eastAsia="SimSun" w:hAnsi="Times New Roman" w:cs="Times New Roman"/>
          <w:b/>
          <w:sz w:val="24"/>
          <w:szCs w:val="20"/>
          <w:lang w:val="fr-FR"/>
        </w:rPr>
        <w:t>Control station service area</w:t>
      </w:r>
    </w:p>
    <w:tbl>
      <w:tblPr>
        <w:tblStyle w:val="11"/>
        <w:tblW w:w="5000" w:type="pct"/>
        <w:jc w:val="center"/>
        <w:tblCellMar>
          <w:left w:w="28" w:type="dxa"/>
          <w:right w:w="28" w:type="dxa"/>
        </w:tblCellMar>
        <w:tblLook w:val="04A0" w:firstRow="1" w:lastRow="0" w:firstColumn="1" w:lastColumn="0" w:noHBand="0" w:noVBand="1"/>
      </w:tblPr>
      <w:tblGrid>
        <w:gridCol w:w="2927"/>
        <w:gridCol w:w="1629"/>
        <w:gridCol w:w="5072"/>
      </w:tblGrid>
      <w:tr w:rsidR="00AA6FE9" w14:paraId="59F67B41" w14:textId="77777777">
        <w:trPr>
          <w:cantSplit/>
          <w:tblHeader/>
          <w:jc w:val="center"/>
        </w:trPr>
        <w:tc>
          <w:tcPr>
            <w:tcW w:w="1520" w:type="pct"/>
            <w:vAlign w:val="center"/>
          </w:tcPr>
          <w:p w14:paraId="3659D804" w14:textId="77777777" w:rsidR="00AA6FE9" w:rsidRDefault="00AA6FE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Name</w:t>
            </w:r>
          </w:p>
        </w:tc>
        <w:tc>
          <w:tcPr>
            <w:tcW w:w="846" w:type="pct"/>
            <w:vAlign w:val="center"/>
          </w:tcPr>
          <w:p w14:paraId="2FC0DF4E" w14:textId="77777777" w:rsidR="00AA6FE9" w:rsidRDefault="00AA6FE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 xml:space="preserve">Field size </w:t>
            </w:r>
            <w:r>
              <w:rPr>
                <w:rFonts w:ascii="Times New Roman" w:eastAsia="Calibri" w:hAnsi="Times New Roman" w:cs="Times New Roman"/>
                <w:b/>
                <w:sz w:val="22"/>
                <w:szCs w:val="20"/>
                <w:lang w:val="fr-FR"/>
              </w:rPr>
              <w:br/>
              <w:t>(bits)</w:t>
            </w:r>
          </w:p>
        </w:tc>
        <w:tc>
          <w:tcPr>
            <w:tcW w:w="2634" w:type="pct"/>
            <w:vAlign w:val="center"/>
          </w:tcPr>
          <w:p w14:paraId="1543829D" w14:textId="77777777" w:rsidR="00AA6FE9" w:rsidRDefault="00AA6FE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Content</w:t>
            </w:r>
          </w:p>
        </w:tc>
      </w:tr>
      <w:tr w:rsidR="00AA6FE9" w14:paraId="29D5D9DC" w14:textId="77777777">
        <w:trPr>
          <w:cantSplit/>
          <w:jc w:val="center"/>
        </w:trPr>
        <w:tc>
          <w:tcPr>
            <w:tcW w:w="1520" w:type="pct"/>
          </w:tcPr>
          <w:p w14:paraId="5FE34B9F"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Longitude of point 1</w:t>
            </w:r>
          </w:p>
        </w:tc>
        <w:tc>
          <w:tcPr>
            <w:tcW w:w="846" w:type="pct"/>
          </w:tcPr>
          <w:p w14:paraId="2DD8F8E4"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18</w:t>
            </w:r>
          </w:p>
        </w:tc>
        <w:tc>
          <w:tcPr>
            <w:tcW w:w="2634" w:type="pct"/>
          </w:tcPr>
          <w:p w14:paraId="77D10C68"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Longitude of area to which the assignment applies; upper right corner (North-East); in 1/10 min (</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180°, East = positive, West = negative)</w:t>
            </w:r>
            <w:r>
              <w:rPr>
                <w:rFonts w:ascii="Times New Roman" w:eastAsia="Calibri" w:hAnsi="Times New Roman" w:cs="Times New Roman"/>
                <w:sz w:val="22"/>
                <w:szCs w:val="20"/>
              </w:rPr>
              <w:br/>
            </w:r>
          </w:p>
        </w:tc>
      </w:tr>
      <w:tr w:rsidR="00AA6FE9" w14:paraId="66D8ACD1" w14:textId="77777777">
        <w:trPr>
          <w:cantSplit/>
          <w:jc w:val="center"/>
        </w:trPr>
        <w:tc>
          <w:tcPr>
            <w:tcW w:w="1520" w:type="pct"/>
          </w:tcPr>
          <w:p w14:paraId="0C138BF1"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Latitude of point 1</w:t>
            </w:r>
          </w:p>
        </w:tc>
        <w:tc>
          <w:tcPr>
            <w:tcW w:w="846" w:type="pct"/>
          </w:tcPr>
          <w:p w14:paraId="64EC46CF"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17</w:t>
            </w:r>
          </w:p>
        </w:tc>
        <w:tc>
          <w:tcPr>
            <w:tcW w:w="2634" w:type="pct"/>
          </w:tcPr>
          <w:p w14:paraId="57655E1F"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 xml:space="preserve">Latitude of area to which the assignment applies; upper right corner (North-East); in 1/10 min </w:t>
            </w:r>
            <w:r>
              <w:rPr>
                <w:rFonts w:ascii="Times New Roman" w:eastAsia="Calibri" w:hAnsi="Times New Roman" w:cs="Times New Roman"/>
                <w:sz w:val="22"/>
                <w:szCs w:val="20"/>
              </w:rPr>
              <w:br/>
              <w:t>(</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90°, North = positive, South = negative)</w:t>
            </w:r>
            <w:r>
              <w:rPr>
                <w:rFonts w:ascii="Times New Roman" w:eastAsia="Calibri" w:hAnsi="Times New Roman" w:cs="Times New Roman"/>
                <w:sz w:val="22"/>
                <w:szCs w:val="20"/>
              </w:rPr>
              <w:br/>
            </w:r>
          </w:p>
        </w:tc>
      </w:tr>
      <w:tr w:rsidR="00AA6FE9" w14:paraId="0C9735EF" w14:textId="77777777">
        <w:trPr>
          <w:cantSplit/>
          <w:jc w:val="center"/>
        </w:trPr>
        <w:tc>
          <w:tcPr>
            <w:tcW w:w="1520" w:type="pct"/>
          </w:tcPr>
          <w:p w14:paraId="216ABACC"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Longitude of point 2</w:t>
            </w:r>
          </w:p>
        </w:tc>
        <w:tc>
          <w:tcPr>
            <w:tcW w:w="846" w:type="pct"/>
          </w:tcPr>
          <w:p w14:paraId="168CFB07"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18</w:t>
            </w:r>
          </w:p>
        </w:tc>
        <w:tc>
          <w:tcPr>
            <w:tcW w:w="2634" w:type="pct"/>
          </w:tcPr>
          <w:p w14:paraId="398709FE"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Longitude of area to which the assignment applies; lower left corner (South-West); in 1/10 min (</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 xml:space="preserve">180°, East = positive, West = negative) </w:t>
            </w:r>
          </w:p>
        </w:tc>
      </w:tr>
      <w:tr w:rsidR="00AA6FE9" w14:paraId="4102FEF4" w14:textId="77777777">
        <w:trPr>
          <w:cantSplit/>
          <w:jc w:val="center"/>
        </w:trPr>
        <w:tc>
          <w:tcPr>
            <w:tcW w:w="1520" w:type="pct"/>
          </w:tcPr>
          <w:p w14:paraId="1FFCD171"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Latitude of point 2</w:t>
            </w:r>
          </w:p>
        </w:tc>
        <w:tc>
          <w:tcPr>
            <w:tcW w:w="846" w:type="pct"/>
          </w:tcPr>
          <w:p w14:paraId="40FB97B2"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17</w:t>
            </w:r>
          </w:p>
        </w:tc>
        <w:tc>
          <w:tcPr>
            <w:tcW w:w="2634" w:type="pct"/>
          </w:tcPr>
          <w:p w14:paraId="0EF7519F"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Pr>
                <w:rFonts w:ascii="Times New Roman" w:eastAsia="Calibri" w:hAnsi="Times New Roman" w:cs="Times New Roman"/>
                <w:sz w:val="22"/>
                <w:szCs w:val="20"/>
              </w:rPr>
              <w:t>Latitude of area to which the assignment applies; lower left corner (South-West); in 1/10 min (</w:t>
            </w:r>
            <w:r>
              <w:rPr>
                <w:rFonts w:ascii="Times New Roman" w:eastAsia="Calibri" w:hAnsi="Times New Roman" w:cs="Times New Roman"/>
                <w:sz w:val="22"/>
                <w:szCs w:val="20"/>
                <w:lang w:val="fr-FR"/>
              </w:rPr>
              <w:sym w:font="Symbol" w:char="F0B1"/>
            </w:r>
            <w:r>
              <w:rPr>
                <w:rFonts w:ascii="Times New Roman" w:eastAsia="Calibri" w:hAnsi="Times New Roman" w:cs="Times New Roman"/>
                <w:sz w:val="22"/>
                <w:szCs w:val="20"/>
              </w:rPr>
              <w:t xml:space="preserve">90°, North = positive, South = negative) </w:t>
            </w:r>
          </w:p>
        </w:tc>
      </w:tr>
      <w:tr w:rsidR="00AA6FE9" w14:paraId="07480564" w14:textId="77777777">
        <w:trPr>
          <w:cantSplit/>
          <w:jc w:val="center"/>
        </w:trPr>
        <w:tc>
          <w:tcPr>
            <w:tcW w:w="1520" w:type="pct"/>
          </w:tcPr>
          <w:p w14:paraId="2AFBA757" w14:textId="77777777" w:rsidR="00AA6FE9" w:rsidRPr="00F138F5"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trike/>
                <w:sz w:val="22"/>
                <w:szCs w:val="20"/>
                <w:highlight w:val="cyan"/>
                <w:lang w:val="fr-FR" w:eastAsia="zh-CN"/>
                <w:rPrChange w:id="37" w:author="Jinrui Li" w:date="2025-07-30T10:04:00Z" w16du:dateUtc="2025-07-30T02:04:00Z">
                  <w:rPr>
                    <w:rFonts w:ascii="Times New Roman" w:eastAsia="SimSun" w:hAnsi="Times New Roman" w:cs="Times New Roman"/>
                    <w:sz w:val="22"/>
                    <w:szCs w:val="20"/>
                    <w:lang w:val="fr-FR" w:eastAsia="zh-CN"/>
                  </w:rPr>
                </w:rPrChange>
              </w:rPr>
            </w:pPr>
            <w:r w:rsidRPr="00F138F5">
              <w:rPr>
                <w:rFonts w:ascii="Times New Roman" w:eastAsia="Calibri" w:hAnsi="Times New Roman" w:cs="Times New Roman"/>
                <w:strike/>
                <w:sz w:val="22"/>
                <w:szCs w:val="20"/>
                <w:highlight w:val="cyan"/>
                <w:lang w:val="fr-FR"/>
                <w:rPrChange w:id="38" w:author="Jinrui Li" w:date="2025-07-30T10:04:00Z" w16du:dateUtc="2025-07-30T02:04:00Z">
                  <w:rPr>
                    <w:rFonts w:ascii="Times New Roman" w:eastAsia="Calibri" w:hAnsi="Times New Roman" w:cs="Times New Roman"/>
                    <w:sz w:val="22"/>
                    <w:szCs w:val="20"/>
                    <w:lang w:val="fr-FR"/>
                  </w:rPr>
                </w:rPrChange>
              </w:rPr>
              <w:t>Padding</w:t>
            </w:r>
          </w:p>
          <w:p w14:paraId="134F8023"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lang w:val="fr-FR" w:eastAsia="zh-CN"/>
              </w:rPr>
            </w:pPr>
            <w:ins w:id="39" w:author="Jinrui Li" w:date="2025-07-30T10:03:00Z" w16du:dateUtc="2025-07-30T02:03:00Z">
              <w:r w:rsidRPr="00F138F5">
                <w:rPr>
                  <w:rFonts w:ascii="Times New Roman" w:eastAsia="SimSun" w:hAnsi="Times New Roman" w:cs="Times New Roman"/>
                  <w:sz w:val="22"/>
                  <w:szCs w:val="20"/>
                  <w:highlight w:val="cyan"/>
                  <w:lang w:val="fr-FR" w:eastAsia="zh-CN"/>
                  <w:rPrChange w:id="40" w:author="Jinrui Li" w:date="2025-07-30T10:04:00Z" w16du:dateUtc="2025-07-30T02:04:00Z">
                    <w:rPr>
                      <w:rFonts w:ascii="Times New Roman" w:eastAsia="SimSun" w:hAnsi="Times New Roman" w:cs="Times New Roman"/>
                      <w:sz w:val="22"/>
                      <w:szCs w:val="20"/>
                      <w:lang w:val="fr-FR" w:eastAsia="zh-CN"/>
                    </w:rPr>
                  </w:rPrChange>
                </w:rPr>
                <w:t>Priority</w:t>
              </w:r>
            </w:ins>
          </w:p>
        </w:tc>
        <w:tc>
          <w:tcPr>
            <w:tcW w:w="846" w:type="pct"/>
          </w:tcPr>
          <w:p w14:paraId="6BF375C9" w14:textId="77777777" w:rsidR="00AA6FE9"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Pr>
                <w:rFonts w:ascii="Times New Roman" w:eastAsia="Calibri" w:hAnsi="Times New Roman" w:cs="Times New Roman"/>
                <w:sz w:val="22"/>
                <w:szCs w:val="20"/>
                <w:lang w:val="fr-FR"/>
              </w:rPr>
              <w:t>2</w:t>
            </w:r>
          </w:p>
        </w:tc>
        <w:tc>
          <w:tcPr>
            <w:tcW w:w="2634" w:type="pct"/>
          </w:tcPr>
          <w:p w14:paraId="75FA8D43" w14:textId="77777777" w:rsidR="00AA6FE9" w:rsidRPr="00F138F5"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trike/>
                <w:sz w:val="22"/>
                <w:szCs w:val="20"/>
                <w:highlight w:val="cyan"/>
                <w:lang w:val="fr-FR" w:eastAsia="zh-CN"/>
                <w:rPrChange w:id="41" w:author="Jinrui Li" w:date="2025-07-30T10:04:00Z" w16du:dateUtc="2025-07-30T02:04:00Z">
                  <w:rPr>
                    <w:rFonts w:ascii="Times New Roman" w:eastAsia="SimSun" w:hAnsi="Times New Roman" w:cs="Times New Roman"/>
                    <w:sz w:val="22"/>
                    <w:szCs w:val="20"/>
                    <w:lang w:val="fr-FR" w:eastAsia="zh-CN"/>
                  </w:rPr>
                </w:rPrChange>
              </w:rPr>
            </w:pPr>
            <w:r w:rsidRPr="00F138F5">
              <w:rPr>
                <w:rFonts w:ascii="Times New Roman" w:eastAsia="Calibri" w:hAnsi="Times New Roman" w:cs="Times New Roman"/>
                <w:strike/>
                <w:sz w:val="22"/>
                <w:szCs w:val="20"/>
                <w:highlight w:val="cyan"/>
                <w:rPrChange w:id="42" w:author="Jinrui Li" w:date="2025-07-30T10:04:00Z" w16du:dateUtc="2025-07-30T02:04:00Z">
                  <w:rPr>
                    <w:rFonts w:ascii="Times New Roman" w:eastAsia="Calibri" w:hAnsi="Times New Roman" w:cs="Times New Roman"/>
                    <w:sz w:val="22"/>
                    <w:szCs w:val="20"/>
                  </w:rPr>
                </w:rPrChange>
              </w:rPr>
              <w:t xml:space="preserve">Padding bits for byte alignment. </w:t>
            </w:r>
            <w:r w:rsidRPr="00F138F5">
              <w:rPr>
                <w:rFonts w:ascii="Times New Roman" w:eastAsia="Calibri" w:hAnsi="Times New Roman" w:cs="Times New Roman"/>
                <w:strike/>
                <w:sz w:val="22"/>
                <w:szCs w:val="20"/>
                <w:highlight w:val="cyan"/>
                <w:lang w:val="fr-FR"/>
                <w:rPrChange w:id="43" w:author="Jinrui Li" w:date="2025-07-30T10:04:00Z" w16du:dateUtc="2025-07-30T02:04:00Z">
                  <w:rPr>
                    <w:rFonts w:ascii="Times New Roman" w:eastAsia="Calibri" w:hAnsi="Times New Roman" w:cs="Times New Roman"/>
                    <w:sz w:val="22"/>
                    <w:szCs w:val="20"/>
                    <w:lang w:val="fr-FR"/>
                  </w:rPr>
                </w:rPrChange>
              </w:rPr>
              <w:t>Set to zero.</w:t>
            </w:r>
          </w:p>
          <w:p w14:paraId="280A3D40" w14:textId="77777777" w:rsidR="00AA6FE9" w:rsidRPr="00F138F5" w:rsidRDefault="00AA6FE9" w:rsidP="00F138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4" w:author="Jinrui Li" w:date="2025-07-30T10:03:00Z" w16du:dateUtc="2025-07-30T02:03:00Z"/>
                <w:rFonts w:ascii="Times New Roman" w:eastAsia="SimSun" w:hAnsi="Times New Roman" w:cs="Times New Roman"/>
                <w:sz w:val="22"/>
                <w:szCs w:val="20"/>
                <w:highlight w:val="cyan"/>
                <w:lang w:val="fr-FR" w:eastAsia="zh-CN"/>
                <w:rPrChange w:id="45" w:author="Jinrui Li" w:date="2025-07-30T10:04:00Z" w16du:dateUtc="2025-07-30T02:04:00Z">
                  <w:rPr>
                    <w:ins w:id="46" w:author="Jinrui Li" w:date="2025-07-30T10:03:00Z" w16du:dateUtc="2025-07-30T02:03:00Z"/>
                    <w:rFonts w:ascii="Times New Roman" w:eastAsia="SimSun" w:hAnsi="Times New Roman" w:cs="Times New Roman"/>
                    <w:sz w:val="22"/>
                    <w:szCs w:val="20"/>
                    <w:lang w:val="fr-FR" w:eastAsia="zh-CN"/>
                  </w:rPr>
                </w:rPrChange>
              </w:rPr>
            </w:pPr>
            <w:ins w:id="47" w:author="Jinrui Li" w:date="2025-07-30T10:03:00Z" w16du:dateUtc="2025-07-30T02:03:00Z">
              <w:r w:rsidRPr="00F138F5">
                <w:rPr>
                  <w:rFonts w:ascii="Times New Roman" w:eastAsia="SimSun" w:hAnsi="Times New Roman" w:cs="Times New Roman"/>
                  <w:sz w:val="22"/>
                  <w:szCs w:val="20"/>
                  <w:highlight w:val="cyan"/>
                  <w:lang w:val="fr-FR" w:eastAsia="zh-CN"/>
                  <w:rPrChange w:id="48" w:author="Jinrui Li" w:date="2025-07-30T10:04:00Z" w16du:dateUtc="2025-07-30T02:04:00Z">
                    <w:rPr>
                      <w:rFonts w:ascii="Times New Roman" w:eastAsia="SimSun" w:hAnsi="Times New Roman" w:cs="Times New Roman"/>
                      <w:sz w:val="22"/>
                      <w:szCs w:val="20"/>
                      <w:lang w:val="fr-FR" w:eastAsia="zh-CN"/>
                    </w:rPr>
                  </w:rPrChange>
                </w:rPr>
                <w:t>0 :very high</w:t>
              </w:r>
            </w:ins>
          </w:p>
          <w:p w14:paraId="2BDC881C" w14:textId="77777777" w:rsidR="00AA6FE9" w:rsidRPr="00F138F5" w:rsidRDefault="00AA6FE9" w:rsidP="00F138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49" w:author="Jinrui Li" w:date="2025-07-30T10:03:00Z" w16du:dateUtc="2025-07-30T02:03:00Z"/>
                <w:rFonts w:ascii="Times New Roman" w:eastAsia="SimSun" w:hAnsi="Times New Roman" w:cs="Times New Roman"/>
                <w:sz w:val="22"/>
                <w:szCs w:val="20"/>
                <w:highlight w:val="cyan"/>
                <w:lang w:val="fr-FR" w:eastAsia="zh-CN"/>
                <w:rPrChange w:id="50" w:author="Jinrui Li" w:date="2025-07-30T10:04:00Z" w16du:dateUtc="2025-07-30T02:04:00Z">
                  <w:rPr>
                    <w:ins w:id="51" w:author="Jinrui Li" w:date="2025-07-30T10:03:00Z" w16du:dateUtc="2025-07-30T02:03:00Z"/>
                    <w:rFonts w:ascii="Times New Roman" w:eastAsia="SimSun" w:hAnsi="Times New Roman" w:cs="Times New Roman"/>
                    <w:sz w:val="22"/>
                    <w:szCs w:val="20"/>
                    <w:lang w:val="fr-FR" w:eastAsia="zh-CN"/>
                  </w:rPr>
                </w:rPrChange>
              </w:rPr>
            </w:pPr>
            <w:ins w:id="52" w:author="Jinrui Li" w:date="2025-07-30T10:03:00Z" w16du:dateUtc="2025-07-30T02:03:00Z">
              <w:r w:rsidRPr="00F138F5">
                <w:rPr>
                  <w:rFonts w:ascii="Times New Roman" w:eastAsia="SimSun" w:hAnsi="Times New Roman" w:cs="Times New Roman"/>
                  <w:sz w:val="22"/>
                  <w:szCs w:val="20"/>
                  <w:highlight w:val="cyan"/>
                  <w:lang w:val="fr-FR" w:eastAsia="zh-CN"/>
                  <w:rPrChange w:id="53" w:author="Jinrui Li" w:date="2025-07-30T10:04:00Z" w16du:dateUtc="2025-07-30T02:04:00Z">
                    <w:rPr>
                      <w:rFonts w:ascii="Times New Roman" w:eastAsia="SimSun" w:hAnsi="Times New Roman" w:cs="Times New Roman"/>
                      <w:sz w:val="22"/>
                      <w:szCs w:val="20"/>
                      <w:lang w:val="fr-FR" w:eastAsia="zh-CN"/>
                    </w:rPr>
                  </w:rPrChange>
                </w:rPr>
                <w:t>1 ;high</w:t>
              </w:r>
            </w:ins>
          </w:p>
          <w:p w14:paraId="465E5511" w14:textId="77777777" w:rsidR="00AA6FE9" w:rsidRPr="00F138F5" w:rsidRDefault="00AA6FE9" w:rsidP="00F138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ins w:id="54" w:author="Jinrui Li" w:date="2025-07-30T10:03:00Z" w16du:dateUtc="2025-07-30T02:03:00Z"/>
                <w:rFonts w:ascii="Times New Roman" w:eastAsia="SimSun" w:hAnsi="Times New Roman" w:cs="Times New Roman"/>
                <w:sz w:val="22"/>
                <w:szCs w:val="20"/>
                <w:highlight w:val="cyan"/>
                <w:lang w:val="fr-FR" w:eastAsia="zh-CN"/>
                <w:rPrChange w:id="55" w:author="Jinrui Li" w:date="2025-07-30T10:04:00Z" w16du:dateUtc="2025-07-30T02:04:00Z">
                  <w:rPr>
                    <w:ins w:id="56" w:author="Jinrui Li" w:date="2025-07-30T10:03:00Z" w16du:dateUtc="2025-07-30T02:03:00Z"/>
                    <w:rFonts w:ascii="Times New Roman" w:eastAsia="SimSun" w:hAnsi="Times New Roman" w:cs="Times New Roman"/>
                    <w:sz w:val="22"/>
                    <w:szCs w:val="20"/>
                    <w:lang w:val="fr-FR" w:eastAsia="zh-CN"/>
                  </w:rPr>
                </w:rPrChange>
              </w:rPr>
            </w:pPr>
            <w:ins w:id="57" w:author="Jinrui Li" w:date="2025-07-30T10:03:00Z" w16du:dateUtc="2025-07-30T02:03:00Z">
              <w:r w:rsidRPr="00F138F5">
                <w:rPr>
                  <w:rFonts w:ascii="Times New Roman" w:eastAsia="SimSun" w:hAnsi="Times New Roman" w:cs="Times New Roman"/>
                  <w:sz w:val="22"/>
                  <w:szCs w:val="20"/>
                  <w:highlight w:val="cyan"/>
                  <w:lang w:val="fr-FR" w:eastAsia="zh-CN"/>
                  <w:rPrChange w:id="58" w:author="Jinrui Li" w:date="2025-07-30T10:04:00Z" w16du:dateUtc="2025-07-30T02:04:00Z">
                    <w:rPr>
                      <w:rFonts w:ascii="Times New Roman" w:eastAsia="SimSun" w:hAnsi="Times New Roman" w:cs="Times New Roman"/>
                      <w:sz w:val="22"/>
                      <w:szCs w:val="20"/>
                      <w:lang w:val="fr-FR" w:eastAsia="zh-CN"/>
                    </w:rPr>
                  </w:rPrChange>
                </w:rPr>
                <w:t>2 :medium</w:t>
              </w:r>
            </w:ins>
          </w:p>
          <w:p w14:paraId="2BF23E2D" w14:textId="77777777" w:rsidR="00AA6FE9" w:rsidRPr="00F138F5" w:rsidRDefault="00AA6FE9" w:rsidP="00F138F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Change w:id="59" w:author="Jinrui Li" w:date="2025-07-30T10:04:00Z" w16du:dateUtc="2025-07-30T02:04:00Z">
                  <w:rPr>
                    <w:rFonts w:ascii="Times New Roman" w:eastAsia="SimSun" w:hAnsi="Times New Roman" w:cs="Times New Roman"/>
                    <w:sz w:val="22"/>
                    <w:szCs w:val="20"/>
                    <w:lang w:val="fr-FR" w:eastAsia="zh-CN"/>
                  </w:rPr>
                </w:rPrChange>
              </w:rPr>
            </w:pPr>
            <w:ins w:id="60" w:author="Jinrui Li" w:date="2025-07-30T10:03:00Z" w16du:dateUtc="2025-07-30T02:03:00Z">
              <w:r w:rsidRPr="00F138F5">
                <w:rPr>
                  <w:rFonts w:ascii="Times New Roman" w:eastAsia="SimSun" w:hAnsi="Times New Roman" w:cs="Times New Roman"/>
                  <w:sz w:val="22"/>
                  <w:szCs w:val="20"/>
                  <w:highlight w:val="cyan"/>
                  <w:lang w:val="fr-FR" w:eastAsia="zh-CN"/>
                  <w:rPrChange w:id="61" w:author="Jinrui Li" w:date="2025-07-30T10:04:00Z" w16du:dateUtc="2025-07-30T02:04:00Z">
                    <w:rPr>
                      <w:rFonts w:ascii="Times New Roman" w:eastAsia="SimSun" w:hAnsi="Times New Roman" w:cs="Times New Roman"/>
                      <w:sz w:val="22"/>
                      <w:szCs w:val="20"/>
                      <w:lang w:val="fr-FR" w:eastAsia="zh-CN"/>
                    </w:rPr>
                  </w:rPrChange>
                </w:rPr>
                <w:t>3 :low</w:t>
              </w:r>
            </w:ins>
          </w:p>
        </w:tc>
      </w:tr>
    </w:tbl>
    <w:p w14:paraId="710373EA" w14:textId="77777777" w:rsidR="00AA6FE9" w:rsidRDefault="00AA6FE9">
      <w:pPr>
        <w:spacing w:before="120" w:after="120" w:line="240" w:lineRule="auto"/>
        <w:rPr>
          <w:rFonts w:eastAsia="SimSun" w:cs="Arial"/>
          <w:b/>
          <w:smallCaps/>
          <w:color w:val="00558C"/>
          <w:sz w:val="24"/>
          <w:lang w:val="en-US" w:eastAsia="zh-CN"/>
        </w:rPr>
      </w:pPr>
    </w:p>
    <w:p w14:paraId="2C82C6C1" w14:textId="77777777" w:rsidR="00AA6FE9" w:rsidRDefault="00AA6FE9">
      <w:pPr>
        <w:spacing w:before="120" w:after="120" w:line="240" w:lineRule="auto"/>
        <w:rPr>
          <w:rFonts w:eastAsia="SimSun" w:cs="Arial"/>
          <w:b/>
          <w:smallCaps/>
          <w:color w:val="00558C"/>
          <w:sz w:val="24"/>
          <w:lang w:val="en-US" w:eastAsia="zh-CN"/>
        </w:rPr>
      </w:pPr>
      <w:r>
        <w:rPr>
          <w:rFonts w:eastAsia="SimSun" w:cs="Arial" w:hint="eastAsia"/>
          <w:b/>
          <w:smallCaps/>
          <w:color w:val="00558C"/>
          <w:sz w:val="24"/>
          <w:lang w:val="en-US" w:eastAsia="zh-CN"/>
        </w:rPr>
        <w:lastRenderedPageBreak/>
        <w:t>option2</w:t>
      </w:r>
    </w:p>
    <w:p w14:paraId="300F9F93" w14:textId="77777777" w:rsidR="00AA6FE9" w:rsidRDefault="00AA6FE9">
      <w:pPr>
        <w:keepNext/>
        <w:keepLines/>
        <w:tabs>
          <w:tab w:val="left" w:pos="794"/>
          <w:tab w:val="left" w:pos="1191"/>
          <w:tab w:val="left" w:pos="1588"/>
          <w:tab w:val="left" w:pos="1985"/>
        </w:tabs>
        <w:spacing w:before="200"/>
        <w:ind w:left="794" w:hanging="794"/>
        <w:jc w:val="both"/>
        <w:outlineLvl w:val="2"/>
        <w:rPr>
          <w:rFonts w:ascii="Calibri" w:eastAsiaTheme="majorEastAsia" w:hAnsi="Calibri" w:cstheme="majorBidi"/>
          <w:b/>
          <w:iCs/>
          <w:color w:val="00558C"/>
          <w:sz w:val="22"/>
          <w:szCs w:val="24"/>
        </w:rPr>
      </w:pPr>
      <w:bookmarkStart w:id="62" w:name="_Toc35545412"/>
      <w:r>
        <w:rPr>
          <w:rFonts w:ascii="Calibri" w:eastAsiaTheme="majorEastAsia" w:hAnsi="Calibri" w:cstheme="majorBidi"/>
          <w:b/>
          <w:iCs/>
          <w:color w:val="00558C"/>
          <w:sz w:val="22"/>
          <w:szCs w:val="24"/>
        </w:rPr>
        <w:t>4.9.7</w:t>
      </w:r>
      <w:r>
        <w:rPr>
          <w:rFonts w:ascii="Calibri" w:eastAsiaTheme="majorEastAsia" w:hAnsi="Calibri" w:cstheme="majorBidi"/>
          <w:b/>
          <w:iCs/>
          <w:color w:val="00558C"/>
          <w:sz w:val="22"/>
          <w:szCs w:val="24"/>
        </w:rPr>
        <w:tab/>
        <w:t>Bulletin board start fragment message</w:t>
      </w:r>
      <w:bookmarkEnd w:id="62"/>
    </w:p>
    <w:p w14:paraId="62698C7D" w14:textId="77777777" w:rsidR="00AA6FE9" w:rsidRDefault="00AA6FE9">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SimSun" w:hAnsi="Times New Roman" w:cs="Times New Roman"/>
          <w:caps/>
          <w:sz w:val="24"/>
          <w:szCs w:val="20"/>
          <w:lang w:val="fr-FR"/>
        </w:rPr>
      </w:pPr>
      <w:bookmarkStart w:id="63" w:name="_Toc35546141"/>
      <w:r>
        <w:rPr>
          <w:rFonts w:ascii="Times New Roman" w:eastAsia="SimSun" w:hAnsi="Times New Roman" w:cs="Times New Roman"/>
          <w:caps/>
          <w:sz w:val="24"/>
          <w:szCs w:val="20"/>
          <w:lang w:val="fr-FR"/>
        </w:rPr>
        <w:t>Table 42</w:t>
      </w:r>
    </w:p>
    <w:p w14:paraId="063F7932" w14:textId="77777777" w:rsidR="00AA6FE9" w:rsidRDefault="00AA6FE9">
      <w:pPr>
        <w:keepNext/>
        <w:tabs>
          <w:tab w:val="left" w:pos="0"/>
          <w:tab w:val="left" w:pos="794"/>
          <w:tab w:val="left" w:pos="1191"/>
          <w:tab w:val="left" w:pos="1588"/>
          <w:tab w:val="left" w:pos="1985"/>
        </w:tabs>
        <w:overflowPunct w:val="0"/>
        <w:autoSpaceDE w:val="0"/>
        <w:autoSpaceDN w:val="0"/>
        <w:adjustRightInd w:val="0"/>
        <w:spacing w:before="120" w:after="120" w:line="240" w:lineRule="auto"/>
        <w:jc w:val="center"/>
        <w:textAlignment w:val="baseline"/>
        <w:rPr>
          <w:rFonts w:ascii="Times New Roman" w:eastAsia="SimSun" w:hAnsi="Times New Roman" w:cs="Times New Roman"/>
          <w:b/>
          <w:sz w:val="24"/>
          <w:szCs w:val="20"/>
          <w:lang w:val="fr-FR"/>
        </w:rPr>
      </w:pPr>
      <w:r>
        <w:rPr>
          <w:rFonts w:ascii="Times New Roman" w:eastAsia="SimSun" w:hAnsi="Times New Roman" w:cs="Times New Roman"/>
          <w:b/>
          <w:sz w:val="24"/>
          <w:szCs w:val="20"/>
          <w:lang w:val="fr-FR"/>
        </w:rPr>
        <w:t>Control station service area</w:t>
      </w:r>
      <w:bookmarkEnd w:id="63"/>
    </w:p>
    <w:tbl>
      <w:tblPr>
        <w:tblStyle w:val="11"/>
        <w:tblW w:w="5000" w:type="pct"/>
        <w:jc w:val="center"/>
        <w:tblCellMar>
          <w:left w:w="28" w:type="dxa"/>
          <w:right w:w="28" w:type="dxa"/>
        </w:tblCellMar>
        <w:tblLook w:val="04A0" w:firstRow="1" w:lastRow="0" w:firstColumn="1" w:lastColumn="0" w:noHBand="0" w:noVBand="1"/>
      </w:tblPr>
      <w:tblGrid>
        <w:gridCol w:w="2927"/>
        <w:gridCol w:w="1629"/>
        <w:gridCol w:w="5072"/>
      </w:tblGrid>
      <w:tr w:rsidR="00AA6FE9" w14:paraId="4749B136" w14:textId="77777777">
        <w:trPr>
          <w:cantSplit/>
          <w:tblHeader/>
          <w:jc w:val="center"/>
        </w:trPr>
        <w:tc>
          <w:tcPr>
            <w:tcW w:w="1520" w:type="pct"/>
            <w:vAlign w:val="center"/>
          </w:tcPr>
          <w:p w14:paraId="4C192836" w14:textId="77777777" w:rsidR="00AA6FE9" w:rsidRDefault="00AA6FE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Name</w:t>
            </w:r>
          </w:p>
        </w:tc>
        <w:tc>
          <w:tcPr>
            <w:tcW w:w="846" w:type="pct"/>
            <w:vAlign w:val="center"/>
          </w:tcPr>
          <w:p w14:paraId="7C289088" w14:textId="77777777" w:rsidR="00AA6FE9" w:rsidRDefault="00AA6FE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 xml:space="preserve">Field size </w:t>
            </w:r>
            <w:r>
              <w:rPr>
                <w:rFonts w:ascii="Times New Roman" w:eastAsia="Calibri" w:hAnsi="Times New Roman" w:cs="Times New Roman"/>
                <w:b/>
                <w:sz w:val="22"/>
                <w:szCs w:val="20"/>
                <w:lang w:val="fr-FR"/>
              </w:rPr>
              <w:br/>
              <w:t>(bits)</w:t>
            </w:r>
          </w:p>
        </w:tc>
        <w:tc>
          <w:tcPr>
            <w:tcW w:w="2634" w:type="pct"/>
            <w:vAlign w:val="center"/>
          </w:tcPr>
          <w:p w14:paraId="3B3DA758" w14:textId="77777777" w:rsidR="00AA6FE9" w:rsidRDefault="00AA6FE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rPr>
                <w:rFonts w:ascii="Times New Roman" w:eastAsia="Calibri" w:hAnsi="Times New Roman" w:cs="Times New Roman"/>
                <w:b/>
                <w:sz w:val="22"/>
                <w:szCs w:val="20"/>
                <w:lang w:val="fr-FR"/>
              </w:rPr>
            </w:pPr>
            <w:r>
              <w:rPr>
                <w:rFonts w:ascii="Times New Roman" w:eastAsia="Calibri" w:hAnsi="Times New Roman" w:cs="Times New Roman"/>
                <w:b/>
                <w:sz w:val="22"/>
                <w:szCs w:val="20"/>
                <w:lang w:val="fr-FR"/>
              </w:rPr>
              <w:t>Content</w:t>
            </w:r>
          </w:p>
        </w:tc>
      </w:tr>
      <w:tr w:rsidR="00AA6FE9" w14:paraId="267AB2EE" w14:textId="77777777">
        <w:trPr>
          <w:cantSplit/>
          <w:jc w:val="center"/>
        </w:trPr>
        <w:tc>
          <w:tcPr>
            <w:tcW w:w="1520" w:type="pct"/>
          </w:tcPr>
          <w:p w14:paraId="71204113"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lang w:val="en-US" w:eastAsia="zh-CN"/>
              </w:rPr>
            </w:pPr>
            <w:r w:rsidRPr="008A443B">
              <w:rPr>
                <w:rFonts w:ascii="Times New Roman" w:eastAsia="Calibri" w:hAnsi="Times New Roman" w:cs="Times New Roman"/>
                <w:sz w:val="22"/>
                <w:szCs w:val="20"/>
                <w:lang w:val="fr-FR"/>
              </w:rPr>
              <w:t xml:space="preserve">Longitude of point </w:t>
            </w:r>
            <w:ins w:id="64" w:author="Jinrui Li" w:date="2025-07-30T10:06:00Z" w16du:dateUtc="2025-07-30T02:06:00Z">
              <w:r w:rsidRPr="008A443B">
                <w:rPr>
                  <w:rFonts w:ascii="Times New Roman" w:eastAsia="Calibri" w:hAnsi="Times New Roman" w:cs="Times New Roman"/>
                  <w:sz w:val="22"/>
                  <w:szCs w:val="20"/>
                  <w:highlight w:val="cyan"/>
                  <w:lang w:val="fr-FR"/>
                  <w:rPrChange w:id="65" w:author="Jinrui Li" w:date="2025-07-30T10:07:00Z" w16du:dateUtc="2025-07-30T02:07:00Z">
                    <w:rPr>
                      <w:rFonts w:ascii="Times New Roman" w:eastAsia="Calibri" w:hAnsi="Times New Roman" w:cs="Times New Roman"/>
                      <w:sz w:val="22"/>
                      <w:szCs w:val="20"/>
                      <w:lang w:val="fr-FR"/>
                    </w:rPr>
                  </w:rPrChange>
                </w:rPr>
                <w:t>1</w:t>
              </w:r>
              <w:r w:rsidRPr="008A443B">
                <w:rPr>
                  <w:rFonts w:ascii="Times New Roman" w:eastAsia="SimSun" w:hAnsi="Times New Roman" w:cs="Times New Roman"/>
                  <w:sz w:val="22"/>
                  <w:szCs w:val="20"/>
                  <w:highlight w:val="cyan"/>
                  <w:lang w:val="en-US" w:eastAsia="zh-CN"/>
                  <w:rPrChange w:id="66" w:author="Jinrui Li" w:date="2025-07-30T10:07:00Z" w16du:dateUtc="2025-07-30T02:07:00Z">
                    <w:rPr>
                      <w:rFonts w:ascii="Times New Roman" w:eastAsia="SimSun" w:hAnsi="Times New Roman" w:cs="Times New Roman"/>
                      <w:sz w:val="22"/>
                      <w:szCs w:val="20"/>
                      <w:lang w:val="en-US" w:eastAsia="zh-CN"/>
                    </w:rPr>
                  </w:rPrChange>
                </w:rPr>
                <w:t>.1</w:t>
              </w:r>
            </w:ins>
          </w:p>
        </w:tc>
        <w:tc>
          <w:tcPr>
            <w:tcW w:w="846" w:type="pct"/>
          </w:tcPr>
          <w:p w14:paraId="7D6D7BA5"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sidRPr="008A443B">
              <w:rPr>
                <w:rFonts w:ascii="Times New Roman" w:eastAsia="Calibri" w:hAnsi="Times New Roman" w:cs="Times New Roman"/>
                <w:sz w:val="22"/>
                <w:szCs w:val="20"/>
                <w:lang w:val="fr-FR"/>
              </w:rPr>
              <w:t>18</w:t>
            </w:r>
          </w:p>
        </w:tc>
        <w:tc>
          <w:tcPr>
            <w:tcW w:w="2634" w:type="pct"/>
          </w:tcPr>
          <w:p w14:paraId="6C2D71FC"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sidRPr="008A443B">
              <w:rPr>
                <w:rFonts w:ascii="Times New Roman" w:eastAsia="Calibri" w:hAnsi="Times New Roman" w:cs="Times New Roman"/>
                <w:sz w:val="22"/>
                <w:szCs w:val="20"/>
              </w:rPr>
              <w:t>Longitude of area to which the assignment applies; upper right corner (North-East); in 1/10 min (</w:t>
            </w:r>
            <w:r w:rsidRPr="008A443B">
              <w:rPr>
                <w:rFonts w:ascii="Times New Roman" w:eastAsia="Calibri" w:hAnsi="Times New Roman" w:cs="Times New Roman"/>
                <w:sz w:val="22"/>
                <w:szCs w:val="20"/>
                <w:lang w:val="fr-FR"/>
              </w:rPr>
              <w:sym w:font="Symbol" w:char="F0B1"/>
            </w:r>
            <w:r w:rsidRPr="008A443B">
              <w:rPr>
                <w:rFonts w:ascii="Times New Roman" w:eastAsia="Calibri" w:hAnsi="Times New Roman" w:cs="Times New Roman"/>
                <w:sz w:val="22"/>
                <w:szCs w:val="20"/>
              </w:rPr>
              <w:t>180°, East = positive, West = negative)</w:t>
            </w:r>
            <w:r w:rsidRPr="008A443B">
              <w:rPr>
                <w:rFonts w:ascii="Times New Roman" w:eastAsia="Calibri" w:hAnsi="Times New Roman" w:cs="Times New Roman"/>
                <w:sz w:val="22"/>
                <w:szCs w:val="20"/>
              </w:rPr>
              <w:br/>
            </w:r>
          </w:p>
        </w:tc>
      </w:tr>
      <w:tr w:rsidR="00AA6FE9" w14:paraId="21D376CB" w14:textId="77777777">
        <w:trPr>
          <w:cantSplit/>
          <w:jc w:val="center"/>
        </w:trPr>
        <w:tc>
          <w:tcPr>
            <w:tcW w:w="1520" w:type="pct"/>
          </w:tcPr>
          <w:p w14:paraId="4C2F1AF8"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lang w:val="en-US" w:eastAsia="zh-CN"/>
              </w:rPr>
            </w:pPr>
            <w:r w:rsidRPr="008A443B">
              <w:rPr>
                <w:rFonts w:ascii="Times New Roman" w:eastAsia="Calibri" w:hAnsi="Times New Roman" w:cs="Times New Roman"/>
                <w:sz w:val="22"/>
                <w:szCs w:val="20"/>
                <w:lang w:val="fr-FR"/>
              </w:rPr>
              <w:t xml:space="preserve">Latitude of point </w:t>
            </w:r>
            <w:ins w:id="67" w:author="Jinrui Li" w:date="2025-07-30T10:06:00Z" w16du:dateUtc="2025-07-30T02:06:00Z">
              <w:r w:rsidRPr="008A443B">
                <w:rPr>
                  <w:rFonts w:ascii="Times New Roman" w:eastAsia="Calibri" w:hAnsi="Times New Roman" w:cs="Times New Roman"/>
                  <w:sz w:val="22"/>
                  <w:szCs w:val="20"/>
                  <w:highlight w:val="cyan"/>
                  <w:lang w:val="fr-FR"/>
                  <w:rPrChange w:id="68" w:author="Jinrui Li" w:date="2025-07-30T10:07:00Z" w16du:dateUtc="2025-07-30T02:07:00Z">
                    <w:rPr>
                      <w:rFonts w:ascii="Times New Roman" w:eastAsia="Calibri" w:hAnsi="Times New Roman" w:cs="Times New Roman"/>
                      <w:sz w:val="22"/>
                      <w:szCs w:val="20"/>
                      <w:lang w:val="fr-FR"/>
                    </w:rPr>
                  </w:rPrChange>
                </w:rPr>
                <w:t>1</w:t>
              </w:r>
              <w:r w:rsidRPr="008A443B">
                <w:rPr>
                  <w:rFonts w:ascii="Times New Roman" w:eastAsia="SimSun" w:hAnsi="Times New Roman" w:cs="Times New Roman"/>
                  <w:sz w:val="22"/>
                  <w:szCs w:val="20"/>
                  <w:highlight w:val="cyan"/>
                  <w:lang w:val="en-US" w:eastAsia="zh-CN"/>
                  <w:rPrChange w:id="69" w:author="Jinrui Li" w:date="2025-07-30T10:07:00Z" w16du:dateUtc="2025-07-30T02:07:00Z">
                    <w:rPr>
                      <w:rFonts w:ascii="Times New Roman" w:eastAsia="SimSun" w:hAnsi="Times New Roman" w:cs="Times New Roman"/>
                      <w:sz w:val="22"/>
                      <w:szCs w:val="20"/>
                      <w:lang w:val="en-US" w:eastAsia="zh-CN"/>
                    </w:rPr>
                  </w:rPrChange>
                </w:rPr>
                <w:t>.1</w:t>
              </w:r>
            </w:ins>
          </w:p>
        </w:tc>
        <w:tc>
          <w:tcPr>
            <w:tcW w:w="846" w:type="pct"/>
          </w:tcPr>
          <w:p w14:paraId="462A7303"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sidRPr="008A443B">
              <w:rPr>
                <w:rFonts w:ascii="Times New Roman" w:eastAsia="Calibri" w:hAnsi="Times New Roman" w:cs="Times New Roman"/>
                <w:sz w:val="22"/>
                <w:szCs w:val="20"/>
                <w:lang w:val="fr-FR"/>
              </w:rPr>
              <w:t>17</w:t>
            </w:r>
          </w:p>
        </w:tc>
        <w:tc>
          <w:tcPr>
            <w:tcW w:w="2634" w:type="pct"/>
          </w:tcPr>
          <w:p w14:paraId="658B088A"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sidRPr="008A443B">
              <w:rPr>
                <w:rFonts w:ascii="Times New Roman" w:eastAsia="Calibri" w:hAnsi="Times New Roman" w:cs="Times New Roman"/>
                <w:sz w:val="22"/>
                <w:szCs w:val="20"/>
              </w:rPr>
              <w:t xml:space="preserve">Latitude of area to which the assignment applies; upper right corner (North-East); in 1/10 min </w:t>
            </w:r>
            <w:r w:rsidRPr="008A443B">
              <w:rPr>
                <w:rFonts w:ascii="Times New Roman" w:eastAsia="Calibri" w:hAnsi="Times New Roman" w:cs="Times New Roman"/>
                <w:sz w:val="22"/>
                <w:szCs w:val="20"/>
              </w:rPr>
              <w:br/>
              <w:t>(</w:t>
            </w:r>
            <w:r w:rsidRPr="008A443B">
              <w:rPr>
                <w:rFonts w:ascii="Times New Roman" w:eastAsia="Calibri" w:hAnsi="Times New Roman" w:cs="Times New Roman"/>
                <w:sz w:val="22"/>
                <w:szCs w:val="20"/>
                <w:lang w:val="fr-FR"/>
              </w:rPr>
              <w:sym w:font="Symbol" w:char="F0B1"/>
            </w:r>
            <w:r w:rsidRPr="008A443B">
              <w:rPr>
                <w:rFonts w:ascii="Times New Roman" w:eastAsia="Calibri" w:hAnsi="Times New Roman" w:cs="Times New Roman"/>
                <w:sz w:val="22"/>
                <w:szCs w:val="20"/>
              </w:rPr>
              <w:t>90°, North = positive, South = negative)</w:t>
            </w:r>
            <w:r w:rsidRPr="008A443B">
              <w:rPr>
                <w:rFonts w:ascii="Times New Roman" w:eastAsia="Calibri" w:hAnsi="Times New Roman" w:cs="Times New Roman"/>
                <w:sz w:val="22"/>
                <w:szCs w:val="20"/>
              </w:rPr>
              <w:br/>
            </w:r>
          </w:p>
        </w:tc>
      </w:tr>
      <w:tr w:rsidR="00AA6FE9" w14:paraId="7ECC768F" w14:textId="77777777">
        <w:trPr>
          <w:cantSplit/>
          <w:jc w:val="center"/>
        </w:trPr>
        <w:tc>
          <w:tcPr>
            <w:tcW w:w="1520" w:type="pct"/>
          </w:tcPr>
          <w:p w14:paraId="4881095C"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sidRPr="008A443B">
              <w:rPr>
                <w:rFonts w:ascii="Times New Roman" w:eastAsia="Calibri" w:hAnsi="Times New Roman" w:cs="Times New Roman"/>
                <w:sz w:val="22"/>
                <w:szCs w:val="20"/>
                <w:lang w:val="fr-FR"/>
              </w:rPr>
              <w:t xml:space="preserve">Longitude of point </w:t>
            </w:r>
            <w:ins w:id="70" w:author="Jinrui Li" w:date="2025-07-30T10:06:00Z" w16du:dateUtc="2025-07-30T02:06:00Z">
              <w:r w:rsidRPr="008A443B">
                <w:rPr>
                  <w:rFonts w:ascii="Times New Roman" w:eastAsia="SimSun" w:hAnsi="Times New Roman" w:cs="Times New Roman"/>
                  <w:sz w:val="22"/>
                  <w:szCs w:val="20"/>
                  <w:highlight w:val="cyan"/>
                  <w:lang w:val="en-US" w:eastAsia="zh-CN"/>
                  <w:rPrChange w:id="71" w:author="Jinrui Li" w:date="2025-07-30T10:07:00Z" w16du:dateUtc="2025-07-30T02:07:00Z">
                    <w:rPr>
                      <w:rFonts w:ascii="Times New Roman" w:eastAsia="SimSun" w:hAnsi="Times New Roman" w:cs="Times New Roman"/>
                      <w:sz w:val="22"/>
                      <w:szCs w:val="20"/>
                      <w:lang w:val="en-US" w:eastAsia="zh-CN"/>
                    </w:rPr>
                  </w:rPrChange>
                </w:rPr>
                <w:t>1.</w:t>
              </w:r>
              <w:r w:rsidRPr="008A443B">
                <w:rPr>
                  <w:rFonts w:ascii="Times New Roman" w:eastAsia="Calibri" w:hAnsi="Times New Roman" w:cs="Times New Roman"/>
                  <w:sz w:val="22"/>
                  <w:szCs w:val="20"/>
                  <w:highlight w:val="cyan"/>
                  <w:lang w:val="fr-FR"/>
                  <w:rPrChange w:id="72" w:author="Jinrui Li" w:date="2025-07-30T10:07:00Z" w16du:dateUtc="2025-07-30T02:07:00Z">
                    <w:rPr>
                      <w:rFonts w:ascii="Times New Roman" w:eastAsia="Calibri" w:hAnsi="Times New Roman" w:cs="Times New Roman"/>
                      <w:sz w:val="22"/>
                      <w:szCs w:val="20"/>
                      <w:lang w:val="fr-FR"/>
                    </w:rPr>
                  </w:rPrChange>
                </w:rPr>
                <w:t>2</w:t>
              </w:r>
            </w:ins>
          </w:p>
        </w:tc>
        <w:tc>
          <w:tcPr>
            <w:tcW w:w="846" w:type="pct"/>
          </w:tcPr>
          <w:p w14:paraId="1950F06E"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sidRPr="008A443B">
              <w:rPr>
                <w:rFonts w:ascii="Times New Roman" w:eastAsia="Calibri" w:hAnsi="Times New Roman" w:cs="Times New Roman"/>
                <w:sz w:val="22"/>
                <w:szCs w:val="20"/>
                <w:lang w:val="fr-FR"/>
              </w:rPr>
              <w:t>18</w:t>
            </w:r>
          </w:p>
        </w:tc>
        <w:tc>
          <w:tcPr>
            <w:tcW w:w="2634" w:type="pct"/>
          </w:tcPr>
          <w:p w14:paraId="512475EA"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sidRPr="008A443B">
              <w:rPr>
                <w:rFonts w:ascii="Times New Roman" w:eastAsia="Calibri" w:hAnsi="Times New Roman" w:cs="Times New Roman"/>
                <w:sz w:val="22"/>
                <w:szCs w:val="20"/>
              </w:rPr>
              <w:t>Longitude of area to which the assignment applies; lower left corner (South-West); in 1/10 min (</w:t>
            </w:r>
            <w:r w:rsidRPr="008A443B">
              <w:rPr>
                <w:rFonts w:ascii="Times New Roman" w:eastAsia="Calibri" w:hAnsi="Times New Roman" w:cs="Times New Roman"/>
                <w:sz w:val="22"/>
                <w:szCs w:val="20"/>
                <w:lang w:val="fr-FR"/>
              </w:rPr>
              <w:sym w:font="Symbol" w:char="F0B1"/>
            </w:r>
            <w:r w:rsidRPr="008A443B">
              <w:rPr>
                <w:rFonts w:ascii="Times New Roman" w:eastAsia="Calibri" w:hAnsi="Times New Roman" w:cs="Times New Roman"/>
                <w:sz w:val="22"/>
                <w:szCs w:val="20"/>
              </w:rPr>
              <w:t xml:space="preserve">180°, East = positive, West = negative) </w:t>
            </w:r>
          </w:p>
        </w:tc>
      </w:tr>
      <w:tr w:rsidR="00AA6FE9" w14:paraId="465B6184" w14:textId="77777777">
        <w:trPr>
          <w:cantSplit/>
          <w:jc w:val="center"/>
        </w:trPr>
        <w:tc>
          <w:tcPr>
            <w:tcW w:w="1520" w:type="pct"/>
          </w:tcPr>
          <w:p w14:paraId="04ED4304"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lang w:val="fr-FR"/>
              </w:rPr>
            </w:pPr>
            <w:r w:rsidRPr="008A443B">
              <w:rPr>
                <w:rFonts w:ascii="Times New Roman" w:eastAsia="Calibri" w:hAnsi="Times New Roman" w:cs="Times New Roman"/>
                <w:sz w:val="22"/>
                <w:szCs w:val="20"/>
                <w:lang w:val="fr-FR"/>
              </w:rPr>
              <w:t xml:space="preserve">Latitude of point </w:t>
            </w:r>
            <w:ins w:id="73" w:author="Jinrui Li" w:date="2025-07-30T10:07:00Z" w16du:dateUtc="2025-07-30T02:07:00Z">
              <w:r w:rsidRPr="008A443B">
                <w:rPr>
                  <w:rFonts w:ascii="Times New Roman" w:eastAsia="SimSun" w:hAnsi="Times New Roman" w:cs="Times New Roman"/>
                  <w:sz w:val="22"/>
                  <w:szCs w:val="20"/>
                  <w:highlight w:val="cyan"/>
                  <w:lang w:val="en-US" w:eastAsia="zh-CN"/>
                  <w:rPrChange w:id="74" w:author="Jinrui Li" w:date="2025-07-30T10:07:00Z" w16du:dateUtc="2025-07-30T02:07:00Z">
                    <w:rPr>
                      <w:rFonts w:ascii="Times New Roman" w:eastAsia="SimSun" w:hAnsi="Times New Roman" w:cs="Times New Roman"/>
                      <w:sz w:val="22"/>
                      <w:szCs w:val="20"/>
                      <w:lang w:val="en-US" w:eastAsia="zh-CN"/>
                    </w:rPr>
                  </w:rPrChange>
                </w:rPr>
                <w:t>1.</w:t>
              </w:r>
              <w:r w:rsidRPr="008A443B">
                <w:rPr>
                  <w:rFonts w:ascii="Times New Roman" w:eastAsia="Calibri" w:hAnsi="Times New Roman" w:cs="Times New Roman"/>
                  <w:sz w:val="22"/>
                  <w:szCs w:val="20"/>
                  <w:highlight w:val="cyan"/>
                  <w:lang w:val="fr-FR"/>
                  <w:rPrChange w:id="75" w:author="Jinrui Li" w:date="2025-07-30T10:07:00Z" w16du:dateUtc="2025-07-30T02:07:00Z">
                    <w:rPr>
                      <w:rFonts w:ascii="Times New Roman" w:eastAsia="Calibri" w:hAnsi="Times New Roman" w:cs="Times New Roman"/>
                      <w:sz w:val="22"/>
                      <w:szCs w:val="20"/>
                      <w:lang w:val="fr-FR"/>
                    </w:rPr>
                  </w:rPrChange>
                </w:rPr>
                <w:t>2</w:t>
              </w:r>
            </w:ins>
          </w:p>
        </w:tc>
        <w:tc>
          <w:tcPr>
            <w:tcW w:w="846" w:type="pct"/>
          </w:tcPr>
          <w:p w14:paraId="1D3095B2"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lang w:val="fr-FR"/>
              </w:rPr>
            </w:pPr>
            <w:r w:rsidRPr="008A443B">
              <w:rPr>
                <w:rFonts w:ascii="Times New Roman" w:eastAsia="Calibri" w:hAnsi="Times New Roman" w:cs="Times New Roman"/>
                <w:sz w:val="22"/>
                <w:szCs w:val="20"/>
                <w:lang w:val="fr-FR"/>
              </w:rPr>
              <w:t>17</w:t>
            </w:r>
          </w:p>
        </w:tc>
        <w:tc>
          <w:tcPr>
            <w:tcW w:w="2634" w:type="pct"/>
          </w:tcPr>
          <w:p w14:paraId="6BEB8BB4" w14:textId="77777777" w:rsidR="00AA6FE9" w:rsidRPr="008A443B" w:rsidRDefault="00AA6FE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rPr>
            </w:pPr>
            <w:r w:rsidRPr="008A443B">
              <w:rPr>
                <w:rFonts w:ascii="Times New Roman" w:eastAsia="Calibri" w:hAnsi="Times New Roman" w:cs="Times New Roman"/>
                <w:sz w:val="22"/>
                <w:szCs w:val="20"/>
              </w:rPr>
              <w:t>Latitude of area to which the assignment applies; lower left corner (South-West); in 1/10 min (</w:t>
            </w:r>
            <w:r w:rsidRPr="008A443B">
              <w:rPr>
                <w:rFonts w:ascii="Times New Roman" w:eastAsia="Calibri" w:hAnsi="Times New Roman" w:cs="Times New Roman"/>
                <w:sz w:val="22"/>
                <w:szCs w:val="20"/>
                <w:lang w:val="fr-FR"/>
              </w:rPr>
              <w:sym w:font="Symbol" w:char="F0B1"/>
            </w:r>
            <w:r w:rsidRPr="008A443B">
              <w:rPr>
                <w:rFonts w:ascii="Times New Roman" w:eastAsia="Calibri" w:hAnsi="Times New Roman" w:cs="Times New Roman"/>
                <w:sz w:val="22"/>
                <w:szCs w:val="20"/>
              </w:rPr>
              <w:t xml:space="preserve">90°, North = positive, South = negative) </w:t>
            </w:r>
          </w:p>
        </w:tc>
      </w:tr>
      <w:tr w:rsidR="00AA6FE9" w14:paraId="07501D59" w14:textId="77777777" w:rsidTr="008A443B">
        <w:trPr>
          <w:cantSplit/>
          <w:jc w:val="center"/>
        </w:trPr>
        <w:tc>
          <w:tcPr>
            <w:tcW w:w="1520" w:type="pct"/>
          </w:tcPr>
          <w:p w14:paraId="3AB8D8CC"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en-US" w:eastAsia="zh-CN"/>
                <w:rPrChange w:id="76" w:author="Jinrui Li" w:date="2025-07-30T10:07:00Z" w16du:dateUtc="2025-07-30T02:07:00Z">
                  <w:rPr>
                    <w:rFonts w:ascii="Times New Roman" w:eastAsia="SimSun" w:hAnsi="Times New Roman" w:cs="Times New Roman"/>
                    <w:sz w:val="22"/>
                    <w:szCs w:val="20"/>
                    <w:lang w:val="en-US" w:eastAsia="zh-CN"/>
                  </w:rPr>
                </w:rPrChange>
              </w:rPr>
            </w:pPr>
            <w:ins w:id="77" w:author="Jinrui Li" w:date="2025-07-30T10:07:00Z" w16du:dateUtc="2025-07-30T02:07:00Z">
              <w:r w:rsidRPr="008A443B">
                <w:rPr>
                  <w:rFonts w:ascii="Times New Roman" w:eastAsia="Calibri" w:hAnsi="Times New Roman" w:cs="Times New Roman"/>
                  <w:sz w:val="22"/>
                  <w:szCs w:val="20"/>
                  <w:highlight w:val="cyan"/>
                  <w:lang w:val="fr-FR"/>
                  <w:rPrChange w:id="78" w:author="Jinrui Li" w:date="2025-07-30T10:07:00Z" w16du:dateUtc="2025-07-30T02:07:00Z">
                    <w:rPr>
                      <w:rFonts w:ascii="Times New Roman" w:eastAsia="Calibri" w:hAnsi="Times New Roman" w:cs="Times New Roman"/>
                      <w:sz w:val="22"/>
                      <w:szCs w:val="20"/>
                      <w:lang w:val="fr-FR"/>
                    </w:rPr>
                  </w:rPrChange>
                </w:rPr>
                <w:t xml:space="preserve">Longitude of point </w:t>
              </w:r>
              <w:r w:rsidRPr="008A443B">
                <w:rPr>
                  <w:rFonts w:ascii="Times New Roman" w:eastAsia="SimSun" w:hAnsi="Times New Roman" w:cs="Times New Roman"/>
                  <w:sz w:val="22"/>
                  <w:szCs w:val="20"/>
                  <w:highlight w:val="cyan"/>
                  <w:lang w:val="en-US" w:eastAsia="zh-CN"/>
                  <w:rPrChange w:id="79" w:author="Jinrui Li" w:date="2025-07-30T10:07:00Z" w16du:dateUtc="2025-07-30T02:07:00Z">
                    <w:rPr>
                      <w:rFonts w:ascii="Times New Roman" w:eastAsia="SimSun" w:hAnsi="Times New Roman" w:cs="Times New Roman"/>
                      <w:sz w:val="22"/>
                      <w:szCs w:val="20"/>
                      <w:lang w:val="en-US" w:eastAsia="zh-CN"/>
                    </w:rPr>
                  </w:rPrChange>
                </w:rPr>
                <w:t>2.1</w:t>
              </w:r>
            </w:ins>
          </w:p>
        </w:tc>
        <w:tc>
          <w:tcPr>
            <w:tcW w:w="846" w:type="pct"/>
          </w:tcPr>
          <w:p w14:paraId="6061EDC3"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80" w:author="Jinrui Li" w:date="2025-07-30T10:07:00Z" w16du:dateUtc="2025-07-30T02:07:00Z">
                  <w:rPr>
                    <w:rFonts w:ascii="Times New Roman" w:eastAsia="Calibri" w:hAnsi="Times New Roman" w:cs="Times New Roman"/>
                    <w:sz w:val="22"/>
                    <w:szCs w:val="20"/>
                    <w:lang w:val="fr-FR"/>
                  </w:rPr>
                </w:rPrChange>
              </w:rPr>
            </w:pPr>
            <w:ins w:id="81" w:author="Jinrui Li" w:date="2025-07-30T10:07:00Z" w16du:dateUtc="2025-07-30T02:07:00Z">
              <w:r w:rsidRPr="008A443B">
                <w:rPr>
                  <w:rFonts w:ascii="Times New Roman" w:eastAsia="Calibri" w:hAnsi="Times New Roman" w:cs="Times New Roman"/>
                  <w:sz w:val="22"/>
                  <w:szCs w:val="20"/>
                  <w:highlight w:val="cyan"/>
                  <w:lang w:val="fr-FR"/>
                  <w:rPrChange w:id="82" w:author="Jinrui Li" w:date="2025-07-30T10:07:00Z" w16du:dateUtc="2025-07-30T02:07:00Z">
                    <w:rPr>
                      <w:rFonts w:ascii="Times New Roman" w:eastAsia="Calibri" w:hAnsi="Times New Roman" w:cs="Times New Roman"/>
                      <w:sz w:val="22"/>
                      <w:szCs w:val="20"/>
                      <w:lang w:val="fr-FR"/>
                    </w:rPr>
                  </w:rPrChange>
                </w:rPr>
                <w:t>18</w:t>
              </w:r>
            </w:ins>
          </w:p>
        </w:tc>
        <w:tc>
          <w:tcPr>
            <w:tcW w:w="2634" w:type="pct"/>
          </w:tcPr>
          <w:p w14:paraId="27EB4202"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Change w:id="83" w:author="Jinrui Li" w:date="2025-07-30T10:07:00Z" w16du:dateUtc="2025-07-30T02:07:00Z">
                  <w:rPr>
                    <w:rFonts w:ascii="Times New Roman" w:eastAsia="SimSun" w:hAnsi="Times New Roman" w:cs="Times New Roman"/>
                    <w:sz w:val="22"/>
                    <w:szCs w:val="20"/>
                    <w:lang w:val="fr-FR" w:eastAsia="zh-CN"/>
                  </w:rPr>
                </w:rPrChange>
              </w:rPr>
            </w:pPr>
            <w:ins w:id="84" w:author="Jinrui Li" w:date="2025-07-30T10:07:00Z" w16du:dateUtc="2025-07-30T02:07:00Z">
              <w:r w:rsidRPr="008A443B">
                <w:rPr>
                  <w:rFonts w:ascii="Times New Roman" w:eastAsia="Calibri" w:hAnsi="Times New Roman" w:cs="Times New Roman"/>
                  <w:sz w:val="22"/>
                  <w:szCs w:val="20"/>
                  <w:highlight w:val="cyan"/>
                  <w:rPrChange w:id="85" w:author="Jinrui Li" w:date="2025-07-30T10:07:00Z" w16du:dateUtc="2025-07-30T02:07:00Z">
                    <w:rPr>
                      <w:rFonts w:ascii="Times New Roman" w:eastAsia="Calibri" w:hAnsi="Times New Roman" w:cs="Times New Roman"/>
                      <w:sz w:val="22"/>
                      <w:szCs w:val="20"/>
                    </w:rPr>
                  </w:rPrChange>
                </w:rPr>
                <w:t>Longitude of area to which the assignment applies; upper right corner (North-East); in 1/10 min (</w:t>
              </w:r>
              <w:r w:rsidRPr="008A443B">
                <w:rPr>
                  <w:rFonts w:ascii="Times New Roman" w:eastAsia="Calibri" w:hAnsi="Times New Roman" w:cs="Times New Roman"/>
                  <w:sz w:val="22"/>
                  <w:szCs w:val="20"/>
                  <w:highlight w:val="cyan"/>
                  <w:lang w:val="fr-FR"/>
                  <w:rPrChange w:id="86"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87" w:author="Jinrui Li" w:date="2025-07-30T10:07:00Z" w16du:dateUtc="2025-07-30T02:07:00Z">
                    <w:rPr>
                      <w:rFonts w:ascii="Times New Roman" w:eastAsia="Calibri" w:hAnsi="Times New Roman" w:cs="Times New Roman"/>
                      <w:sz w:val="22"/>
                      <w:szCs w:val="20"/>
                    </w:rPr>
                  </w:rPrChange>
                </w:rPr>
                <w:t>180°, East = positive, West = negative)</w:t>
              </w:r>
              <w:r w:rsidRPr="008A443B">
                <w:rPr>
                  <w:rFonts w:ascii="Times New Roman" w:eastAsia="Calibri" w:hAnsi="Times New Roman" w:cs="Times New Roman"/>
                  <w:sz w:val="22"/>
                  <w:szCs w:val="20"/>
                  <w:highlight w:val="cyan"/>
                  <w:rPrChange w:id="88" w:author="Jinrui Li" w:date="2025-07-30T10:07:00Z" w16du:dateUtc="2025-07-30T02:07:00Z">
                    <w:rPr>
                      <w:rFonts w:ascii="Times New Roman" w:eastAsia="Calibri" w:hAnsi="Times New Roman" w:cs="Times New Roman"/>
                      <w:sz w:val="22"/>
                      <w:szCs w:val="20"/>
                    </w:rPr>
                  </w:rPrChange>
                </w:rPr>
                <w:br/>
              </w:r>
            </w:ins>
          </w:p>
        </w:tc>
      </w:tr>
      <w:tr w:rsidR="00AA6FE9" w14:paraId="2B750F36" w14:textId="77777777" w:rsidTr="008A443B">
        <w:trPr>
          <w:cantSplit/>
          <w:jc w:val="center"/>
        </w:trPr>
        <w:tc>
          <w:tcPr>
            <w:tcW w:w="1520" w:type="pct"/>
          </w:tcPr>
          <w:p w14:paraId="278291E9"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en-US" w:eastAsia="zh-CN"/>
                <w:rPrChange w:id="89" w:author="Jinrui Li" w:date="2025-07-30T10:07:00Z" w16du:dateUtc="2025-07-30T02:07:00Z">
                  <w:rPr>
                    <w:rFonts w:ascii="Times New Roman" w:eastAsia="SimSun" w:hAnsi="Times New Roman" w:cs="Times New Roman"/>
                    <w:sz w:val="22"/>
                    <w:szCs w:val="20"/>
                    <w:lang w:val="en-US" w:eastAsia="zh-CN"/>
                  </w:rPr>
                </w:rPrChange>
              </w:rPr>
            </w:pPr>
            <w:ins w:id="90" w:author="Jinrui Li" w:date="2025-07-30T10:07:00Z" w16du:dateUtc="2025-07-30T02:07:00Z">
              <w:r w:rsidRPr="008A443B">
                <w:rPr>
                  <w:rFonts w:ascii="Times New Roman" w:eastAsia="Calibri" w:hAnsi="Times New Roman" w:cs="Times New Roman"/>
                  <w:sz w:val="22"/>
                  <w:szCs w:val="20"/>
                  <w:highlight w:val="cyan"/>
                  <w:lang w:val="fr-FR"/>
                  <w:rPrChange w:id="91" w:author="Jinrui Li" w:date="2025-07-30T10:07:00Z" w16du:dateUtc="2025-07-30T02:07:00Z">
                    <w:rPr>
                      <w:rFonts w:ascii="Times New Roman" w:eastAsia="Calibri" w:hAnsi="Times New Roman" w:cs="Times New Roman"/>
                      <w:sz w:val="22"/>
                      <w:szCs w:val="20"/>
                      <w:lang w:val="fr-FR"/>
                    </w:rPr>
                  </w:rPrChange>
                </w:rPr>
                <w:t xml:space="preserve">Latitude of point </w:t>
              </w:r>
              <w:r w:rsidRPr="008A443B">
                <w:rPr>
                  <w:rFonts w:ascii="Times New Roman" w:eastAsia="SimSun" w:hAnsi="Times New Roman" w:cs="Times New Roman"/>
                  <w:sz w:val="22"/>
                  <w:szCs w:val="20"/>
                  <w:highlight w:val="cyan"/>
                  <w:lang w:val="en-US" w:eastAsia="zh-CN"/>
                  <w:rPrChange w:id="92" w:author="Jinrui Li" w:date="2025-07-30T10:07:00Z" w16du:dateUtc="2025-07-30T02:07:00Z">
                    <w:rPr>
                      <w:rFonts w:ascii="Times New Roman" w:eastAsia="SimSun" w:hAnsi="Times New Roman" w:cs="Times New Roman"/>
                      <w:sz w:val="22"/>
                      <w:szCs w:val="20"/>
                      <w:lang w:val="en-US" w:eastAsia="zh-CN"/>
                    </w:rPr>
                  </w:rPrChange>
                </w:rPr>
                <w:t>2.2</w:t>
              </w:r>
            </w:ins>
          </w:p>
        </w:tc>
        <w:tc>
          <w:tcPr>
            <w:tcW w:w="846" w:type="pct"/>
          </w:tcPr>
          <w:p w14:paraId="5724626C"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93" w:author="Jinrui Li" w:date="2025-07-30T10:07:00Z" w16du:dateUtc="2025-07-30T02:07:00Z">
                  <w:rPr>
                    <w:rFonts w:ascii="Times New Roman" w:eastAsia="Calibri" w:hAnsi="Times New Roman" w:cs="Times New Roman"/>
                    <w:sz w:val="22"/>
                    <w:szCs w:val="20"/>
                    <w:lang w:val="fr-FR"/>
                  </w:rPr>
                </w:rPrChange>
              </w:rPr>
            </w:pPr>
            <w:ins w:id="94" w:author="Jinrui Li" w:date="2025-07-30T10:07:00Z" w16du:dateUtc="2025-07-30T02:07:00Z">
              <w:r w:rsidRPr="008A443B">
                <w:rPr>
                  <w:rFonts w:ascii="Times New Roman" w:eastAsia="Calibri" w:hAnsi="Times New Roman" w:cs="Times New Roman"/>
                  <w:sz w:val="22"/>
                  <w:szCs w:val="20"/>
                  <w:highlight w:val="cyan"/>
                  <w:lang w:val="fr-FR"/>
                  <w:rPrChange w:id="95" w:author="Jinrui Li" w:date="2025-07-30T10:07:00Z" w16du:dateUtc="2025-07-30T02:07:00Z">
                    <w:rPr>
                      <w:rFonts w:ascii="Times New Roman" w:eastAsia="Calibri" w:hAnsi="Times New Roman" w:cs="Times New Roman"/>
                      <w:sz w:val="22"/>
                      <w:szCs w:val="20"/>
                      <w:lang w:val="fr-FR"/>
                    </w:rPr>
                  </w:rPrChange>
                </w:rPr>
                <w:t>17</w:t>
              </w:r>
            </w:ins>
          </w:p>
        </w:tc>
        <w:tc>
          <w:tcPr>
            <w:tcW w:w="2634" w:type="pct"/>
          </w:tcPr>
          <w:p w14:paraId="29E0ADB7"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Change w:id="96" w:author="Jinrui Li" w:date="2025-07-30T10:07:00Z" w16du:dateUtc="2025-07-30T02:07:00Z">
                  <w:rPr>
                    <w:rFonts w:ascii="Times New Roman" w:eastAsia="SimSun" w:hAnsi="Times New Roman" w:cs="Times New Roman"/>
                    <w:sz w:val="22"/>
                    <w:szCs w:val="20"/>
                    <w:lang w:val="fr-FR" w:eastAsia="zh-CN"/>
                  </w:rPr>
                </w:rPrChange>
              </w:rPr>
            </w:pPr>
            <w:ins w:id="97" w:author="Jinrui Li" w:date="2025-07-30T10:07:00Z" w16du:dateUtc="2025-07-30T02:07:00Z">
              <w:r w:rsidRPr="008A443B">
                <w:rPr>
                  <w:rFonts w:ascii="Times New Roman" w:eastAsia="Calibri" w:hAnsi="Times New Roman" w:cs="Times New Roman"/>
                  <w:sz w:val="22"/>
                  <w:szCs w:val="20"/>
                  <w:highlight w:val="cyan"/>
                  <w:rPrChange w:id="98" w:author="Jinrui Li" w:date="2025-07-30T10:07:00Z" w16du:dateUtc="2025-07-30T02:07:00Z">
                    <w:rPr>
                      <w:rFonts w:ascii="Times New Roman" w:eastAsia="Calibri" w:hAnsi="Times New Roman" w:cs="Times New Roman"/>
                      <w:sz w:val="22"/>
                      <w:szCs w:val="20"/>
                    </w:rPr>
                  </w:rPrChange>
                </w:rPr>
                <w:t xml:space="preserve">Latitude of area to which the assignment applies; upper right corner (North-East); in 1/10 min </w:t>
              </w:r>
              <w:r w:rsidRPr="008A443B">
                <w:rPr>
                  <w:rFonts w:ascii="Times New Roman" w:eastAsia="Calibri" w:hAnsi="Times New Roman" w:cs="Times New Roman"/>
                  <w:sz w:val="22"/>
                  <w:szCs w:val="20"/>
                  <w:highlight w:val="cyan"/>
                  <w:rPrChange w:id="99" w:author="Jinrui Li" w:date="2025-07-30T10:07:00Z" w16du:dateUtc="2025-07-30T02:07:00Z">
                    <w:rPr>
                      <w:rFonts w:ascii="Times New Roman" w:eastAsia="Calibri" w:hAnsi="Times New Roman" w:cs="Times New Roman"/>
                      <w:sz w:val="22"/>
                      <w:szCs w:val="20"/>
                    </w:rPr>
                  </w:rPrChange>
                </w:rPr>
                <w:br/>
                <w:t>(</w:t>
              </w:r>
              <w:r w:rsidRPr="008A443B">
                <w:rPr>
                  <w:rFonts w:ascii="Times New Roman" w:eastAsia="Calibri" w:hAnsi="Times New Roman" w:cs="Times New Roman"/>
                  <w:sz w:val="22"/>
                  <w:szCs w:val="20"/>
                  <w:highlight w:val="cyan"/>
                  <w:lang w:val="fr-FR"/>
                  <w:rPrChange w:id="100"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101" w:author="Jinrui Li" w:date="2025-07-30T10:07:00Z" w16du:dateUtc="2025-07-30T02:07:00Z">
                    <w:rPr>
                      <w:rFonts w:ascii="Times New Roman" w:eastAsia="Calibri" w:hAnsi="Times New Roman" w:cs="Times New Roman"/>
                      <w:sz w:val="22"/>
                      <w:szCs w:val="20"/>
                    </w:rPr>
                  </w:rPrChange>
                </w:rPr>
                <w:t>90°, North = positive, South = negative)</w:t>
              </w:r>
              <w:r w:rsidRPr="008A443B">
                <w:rPr>
                  <w:rFonts w:ascii="Times New Roman" w:eastAsia="Calibri" w:hAnsi="Times New Roman" w:cs="Times New Roman"/>
                  <w:sz w:val="22"/>
                  <w:szCs w:val="20"/>
                  <w:highlight w:val="cyan"/>
                  <w:rPrChange w:id="102" w:author="Jinrui Li" w:date="2025-07-30T10:07:00Z" w16du:dateUtc="2025-07-30T02:07:00Z">
                    <w:rPr>
                      <w:rFonts w:ascii="Times New Roman" w:eastAsia="Calibri" w:hAnsi="Times New Roman" w:cs="Times New Roman"/>
                      <w:sz w:val="22"/>
                      <w:szCs w:val="20"/>
                    </w:rPr>
                  </w:rPrChange>
                </w:rPr>
                <w:br/>
              </w:r>
            </w:ins>
          </w:p>
        </w:tc>
      </w:tr>
      <w:tr w:rsidR="00AA6FE9" w14:paraId="6CB7FE4F" w14:textId="77777777" w:rsidTr="008A443B">
        <w:trPr>
          <w:cantSplit/>
          <w:jc w:val="center"/>
        </w:trPr>
        <w:tc>
          <w:tcPr>
            <w:tcW w:w="1520" w:type="pct"/>
          </w:tcPr>
          <w:p w14:paraId="44D55A44"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en-US" w:eastAsia="zh-CN"/>
                <w:rPrChange w:id="103" w:author="Jinrui Li" w:date="2025-07-30T10:07:00Z" w16du:dateUtc="2025-07-30T02:07:00Z">
                  <w:rPr>
                    <w:rFonts w:ascii="Times New Roman" w:eastAsia="SimSun" w:hAnsi="Times New Roman" w:cs="Times New Roman"/>
                    <w:sz w:val="22"/>
                    <w:szCs w:val="20"/>
                    <w:lang w:val="en-US" w:eastAsia="zh-CN"/>
                  </w:rPr>
                </w:rPrChange>
              </w:rPr>
            </w:pPr>
            <w:ins w:id="104" w:author="Jinrui Li" w:date="2025-07-30T10:07:00Z" w16du:dateUtc="2025-07-30T02:07:00Z">
              <w:r w:rsidRPr="008A443B">
                <w:rPr>
                  <w:rFonts w:ascii="Times New Roman" w:eastAsia="Calibri" w:hAnsi="Times New Roman" w:cs="Times New Roman"/>
                  <w:sz w:val="22"/>
                  <w:szCs w:val="20"/>
                  <w:highlight w:val="cyan"/>
                  <w:lang w:val="fr-FR"/>
                  <w:rPrChange w:id="105" w:author="Jinrui Li" w:date="2025-07-30T10:07:00Z" w16du:dateUtc="2025-07-30T02:07:00Z">
                    <w:rPr>
                      <w:rFonts w:ascii="Times New Roman" w:eastAsia="Calibri" w:hAnsi="Times New Roman" w:cs="Times New Roman"/>
                      <w:sz w:val="22"/>
                      <w:szCs w:val="20"/>
                      <w:lang w:val="fr-FR"/>
                    </w:rPr>
                  </w:rPrChange>
                </w:rPr>
                <w:t>Longitude of point 2</w:t>
              </w:r>
              <w:r w:rsidRPr="008A443B">
                <w:rPr>
                  <w:rFonts w:ascii="Times New Roman" w:eastAsia="SimSun" w:hAnsi="Times New Roman" w:cs="Times New Roman"/>
                  <w:sz w:val="22"/>
                  <w:szCs w:val="20"/>
                  <w:highlight w:val="cyan"/>
                  <w:lang w:val="en-US" w:eastAsia="zh-CN"/>
                  <w:rPrChange w:id="106" w:author="Jinrui Li" w:date="2025-07-30T10:07:00Z" w16du:dateUtc="2025-07-30T02:07:00Z">
                    <w:rPr>
                      <w:rFonts w:ascii="Times New Roman" w:eastAsia="SimSun" w:hAnsi="Times New Roman" w:cs="Times New Roman"/>
                      <w:sz w:val="22"/>
                      <w:szCs w:val="20"/>
                      <w:lang w:val="en-US" w:eastAsia="zh-CN"/>
                    </w:rPr>
                  </w:rPrChange>
                </w:rPr>
                <w:t>.1</w:t>
              </w:r>
            </w:ins>
          </w:p>
        </w:tc>
        <w:tc>
          <w:tcPr>
            <w:tcW w:w="846" w:type="pct"/>
          </w:tcPr>
          <w:p w14:paraId="47F4BFC4"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107" w:author="Jinrui Li" w:date="2025-07-30T10:07:00Z" w16du:dateUtc="2025-07-30T02:07:00Z">
                  <w:rPr>
                    <w:rFonts w:ascii="Times New Roman" w:eastAsia="Calibri" w:hAnsi="Times New Roman" w:cs="Times New Roman"/>
                    <w:sz w:val="22"/>
                    <w:szCs w:val="20"/>
                    <w:lang w:val="fr-FR"/>
                  </w:rPr>
                </w:rPrChange>
              </w:rPr>
            </w:pPr>
            <w:ins w:id="108" w:author="Jinrui Li" w:date="2025-07-30T10:07:00Z" w16du:dateUtc="2025-07-30T02:07:00Z">
              <w:r w:rsidRPr="008A443B">
                <w:rPr>
                  <w:rFonts w:ascii="Times New Roman" w:eastAsia="Calibri" w:hAnsi="Times New Roman" w:cs="Times New Roman"/>
                  <w:sz w:val="22"/>
                  <w:szCs w:val="20"/>
                  <w:highlight w:val="cyan"/>
                  <w:lang w:val="fr-FR"/>
                  <w:rPrChange w:id="109" w:author="Jinrui Li" w:date="2025-07-30T10:07:00Z" w16du:dateUtc="2025-07-30T02:07:00Z">
                    <w:rPr>
                      <w:rFonts w:ascii="Times New Roman" w:eastAsia="Calibri" w:hAnsi="Times New Roman" w:cs="Times New Roman"/>
                      <w:sz w:val="22"/>
                      <w:szCs w:val="20"/>
                      <w:lang w:val="fr-FR"/>
                    </w:rPr>
                  </w:rPrChange>
                </w:rPr>
                <w:t>18</w:t>
              </w:r>
            </w:ins>
          </w:p>
        </w:tc>
        <w:tc>
          <w:tcPr>
            <w:tcW w:w="2634" w:type="pct"/>
          </w:tcPr>
          <w:p w14:paraId="136D8C9C"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Change w:id="110" w:author="Jinrui Li" w:date="2025-07-30T10:07:00Z" w16du:dateUtc="2025-07-30T02:07:00Z">
                  <w:rPr>
                    <w:rFonts w:ascii="Times New Roman" w:eastAsia="SimSun" w:hAnsi="Times New Roman" w:cs="Times New Roman"/>
                    <w:sz w:val="22"/>
                    <w:szCs w:val="20"/>
                    <w:lang w:val="fr-FR" w:eastAsia="zh-CN"/>
                  </w:rPr>
                </w:rPrChange>
              </w:rPr>
            </w:pPr>
            <w:ins w:id="111" w:author="Jinrui Li" w:date="2025-07-30T10:07:00Z" w16du:dateUtc="2025-07-30T02:07:00Z">
              <w:r w:rsidRPr="008A443B">
                <w:rPr>
                  <w:rFonts w:ascii="Times New Roman" w:eastAsia="Calibri" w:hAnsi="Times New Roman" w:cs="Times New Roman"/>
                  <w:sz w:val="22"/>
                  <w:szCs w:val="20"/>
                  <w:highlight w:val="cyan"/>
                  <w:rPrChange w:id="112" w:author="Jinrui Li" w:date="2025-07-30T10:07:00Z" w16du:dateUtc="2025-07-30T02:07:00Z">
                    <w:rPr>
                      <w:rFonts w:ascii="Times New Roman" w:eastAsia="Calibri" w:hAnsi="Times New Roman" w:cs="Times New Roman"/>
                      <w:sz w:val="22"/>
                      <w:szCs w:val="20"/>
                    </w:rPr>
                  </w:rPrChange>
                </w:rPr>
                <w:t>Longitude of area to which the assignment applies; lower left corner (South-West); in 1/10 min (</w:t>
              </w:r>
              <w:r w:rsidRPr="008A443B">
                <w:rPr>
                  <w:rFonts w:ascii="Times New Roman" w:eastAsia="Calibri" w:hAnsi="Times New Roman" w:cs="Times New Roman"/>
                  <w:sz w:val="22"/>
                  <w:szCs w:val="20"/>
                  <w:highlight w:val="cyan"/>
                  <w:lang w:val="fr-FR"/>
                  <w:rPrChange w:id="113"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114" w:author="Jinrui Li" w:date="2025-07-30T10:07:00Z" w16du:dateUtc="2025-07-30T02:07:00Z">
                    <w:rPr>
                      <w:rFonts w:ascii="Times New Roman" w:eastAsia="Calibri" w:hAnsi="Times New Roman" w:cs="Times New Roman"/>
                      <w:sz w:val="22"/>
                      <w:szCs w:val="20"/>
                    </w:rPr>
                  </w:rPrChange>
                </w:rPr>
                <w:t xml:space="preserve">180°, East = positive, West = negative) </w:t>
              </w:r>
            </w:ins>
          </w:p>
        </w:tc>
      </w:tr>
      <w:tr w:rsidR="00AA6FE9" w14:paraId="5EE4125A" w14:textId="77777777" w:rsidTr="008A443B">
        <w:trPr>
          <w:cantSplit/>
          <w:jc w:val="center"/>
        </w:trPr>
        <w:tc>
          <w:tcPr>
            <w:tcW w:w="1520" w:type="pct"/>
          </w:tcPr>
          <w:p w14:paraId="69A3FB08"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en-US" w:eastAsia="zh-CN"/>
                <w:rPrChange w:id="115" w:author="Jinrui Li" w:date="2025-07-30T10:07:00Z" w16du:dateUtc="2025-07-30T02:07:00Z">
                  <w:rPr>
                    <w:rFonts w:ascii="Times New Roman" w:eastAsia="SimSun" w:hAnsi="Times New Roman" w:cs="Times New Roman"/>
                    <w:sz w:val="22"/>
                    <w:szCs w:val="20"/>
                    <w:lang w:val="en-US" w:eastAsia="zh-CN"/>
                  </w:rPr>
                </w:rPrChange>
              </w:rPr>
            </w:pPr>
            <w:ins w:id="116" w:author="Jinrui Li" w:date="2025-07-30T10:07:00Z" w16du:dateUtc="2025-07-30T02:07:00Z">
              <w:r w:rsidRPr="008A443B">
                <w:rPr>
                  <w:rFonts w:ascii="Times New Roman" w:eastAsia="Calibri" w:hAnsi="Times New Roman" w:cs="Times New Roman"/>
                  <w:sz w:val="22"/>
                  <w:szCs w:val="20"/>
                  <w:highlight w:val="cyan"/>
                  <w:lang w:val="fr-FR"/>
                  <w:rPrChange w:id="117" w:author="Jinrui Li" w:date="2025-07-30T10:07:00Z" w16du:dateUtc="2025-07-30T02:07:00Z">
                    <w:rPr>
                      <w:rFonts w:ascii="Times New Roman" w:eastAsia="Calibri" w:hAnsi="Times New Roman" w:cs="Times New Roman"/>
                      <w:sz w:val="22"/>
                      <w:szCs w:val="20"/>
                      <w:lang w:val="fr-FR"/>
                    </w:rPr>
                  </w:rPrChange>
                </w:rPr>
                <w:t>Latitude of point 2</w:t>
              </w:r>
              <w:r w:rsidRPr="008A443B">
                <w:rPr>
                  <w:rFonts w:ascii="Times New Roman" w:eastAsia="SimSun" w:hAnsi="Times New Roman" w:cs="Times New Roman"/>
                  <w:sz w:val="22"/>
                  <w:szCs w:val="20"/>
                  <w:highlight w:val="cyan"/>
                  <w:lang w:val="en-US" w:eastAsia="zh-CN"/>
                  <w:rPrChange w:id="118" w:author="Jinrui Li" w:date="2025-07-30T10:07:00Z" w16du:dateUtc="2025-07-30T02:07:00Z">
                    <w:rPr>
                      <w:rFonts w:ascii="Times New Roman" w:eastAsia="SimSun" w:hAnsi="Times New Roman" w:cs="Times New Roman"/>
                      <w:sz w:val="22"/>
                      <w:szCs w:val="20"/>
                      <w:lang w:val="en-US" w:eastAsia="zh-CN"/>
                    </w:rPr>
                  </w:rPrChange>
                </w:rPr>
                <w:t>.2</w:t>
              </w:r>
            </w:ins>
          </w:p>
        </w:tc>
        <w:tc>
          <w:tcPr>
            <w:tcW w:w="846" w:type="pct"/>
          </w:tcPr>
          <w:p w14:paraId="52E2561F"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119" w:author="Jinrui Li" w:date="2025-07-30T10:07:00Z" w16du:dateUtc="2025-07-30T02:07:00Z">
                  <w:rPr>
                    <w:rFonts w:ascii="Times New Roman" w:eastAsia="Calibri" w:hAnsi="Times New Roman" w:cs="Times New Roman"/>
                    <w:sz w:val="22"/>
                    <w:szCs w:val="20"/>
                    <w:lang w:val="fr-FR"/>
                  </w:rPr>
                </w:rPrChange>
              </w:rPr>
            </w:pPr>
            <w:ins w:id="120" w:author="Jinrui Li" w:date="2025-07-30T10:07:00Z" w16du:dateUtc="2025-07-30T02:07:00Z">
              <w:r w:rsidRPr="008A443B">
                <w:rPr>
                  <w:rFonts w:ascii="Times New Roman" w:eastAsia="Calibri" w:hAnsi="Times New Roman" w:cs="Times New Roman"/>
                  <w:sz w:val="22"/>
                  <w:szCs w:val="20"/>
                  <w:highlight w:val="cyan"/>
                  <w:lang w:val="fr-FR"/>
                  <w:rPrChange w:id="121" w:author="Jinrui Li" w:date="2025-07-30T10:07:00Z" w16du:dateUtc="2025-07-30T02:07:00Z">
                    <w:rPr>
                      <w:rFonts w:ascii="Times New Roman" w:eastAsia="Calibri" w:hAnsi="Times New Roman" w:cs="Times New Roman"/>
                      <w:sz w:val="22"/>
                      <w:szCs w:val="20"/>
                      <w:lang w:val="fr-FR"/>
                    </w:rPr>
                  </w:rPrChange>
                </w:rPr>
                <w:t>17</w:t>
              </w:r>
            </w:ins>
          </w:p>
        </w:tc>
        <w:tc>
          <w:tcPr>
            <w:tcW w:w="2634" w:type="pct"/>
          </w:tcPr>
          <w:p w14:paraId="500EB289"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SimSun" w:hAnsi="Times New Roman" w:cs="Times New Roman"/>
                <w:sz w:val="22"/>
                <w:szCs w:val="20"/>
                <w:highlight w:val="cyan"/>
                <w:lang w:val="fr-FR" w:eastAsia="zh-CN"/>
                <w:rPrChange w:id="122" w:author="Jinrui Li" w:date="2025-07-30T10:07:00Z" w16du:dateUtc="2025-07-30T02:07:00Z">
                  <w:rPr>
                    <w:rFonts w:ascii="Times New Roman" w:eastAsia="SimSun" w:hAnsi="Times New Roman" w:cs="Times New Roman"/>
                    <w:sz w:val="22"/>
                    <w:szCs w:val="20"/>
                    <w:lang w:val="fr-FR" w:eastAsia="zh-CN"/>
                  </w:rPr>
                </w:rPrChange>
              </w:rPr>
            </w:pPr>
            <w:ins w:id="123" w:author="Jinrui Li" w:date="2025-07-30T10:07:00Z" w16du:dateUtc="2025-07-30T02:07:00Z">
              <w:r w:rsidRPr="008A443B">
                <w:rPr>
                  <w:rFonts w:ascii="Times New Roman" w:eastAsia="Calibri" w:hAnsi="Times New Roman" w:cs="Times New Roman"/>
                  <w:sz w:val="22"/>
                  <w:szCs w:val="20"/>
                  <w:highlight w:val="cyan"/>
                  <w:rPrChange w:id="124" w:author="Jinrui Li" w:date="2025-07-30T10:07:00Z" w16du:dateUtc="2025-07-30T02:07:00Z">
                    <w:rPr>
                      <w:rFonts w:ascii="Times New Roman" w:eastAsia="Calibri" w:hAnsi="Times New Roman" w:cs="Times New Roman"/>
                      <w:sz w:val="22"/>
                      <w:szCs w:val="20"/>
                    </w:rPr>
                  </w:rPrChange>
                </w:rPr>
                <w:t>Latitude of area to which the assignment applies; lower left corner (South-West); in 1/10 min (</w:t>
              </w:r>
              <w:r w:rsidRPr="008A443B">
                <w:rPr>
                  <w:rFonts w:ascii="Times New Roman" w:eastAsia="Calibri" w:hAnsi="Times New Roman" w:cs="Times New Roman"/>
                  <w:sz w:val="22"/>
                  <w:szCs w:val="20"/>
                  <w:highlight w:val="cyan"/>
                  <w:lang w:val="fr-FR"/>
                  <w:rPrChange w:id="125"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126" w:author="Jinrui Li" w:date="2025-07-30T10:07:00Z" w16du:dateUtc="2025-07-30T02:07:00Z">
                    <w:rPr>
                      <w:rFonts w:ascii="Times New Roman" w:eastAsia="Calibri" w:hAnsi="Times New Roman" w:cs="Times New Roman"/>
                      <w:sz w:val="22"/>
                      <w:szCs w:val="20"/>
                    </w:rPr>
                  </w:rPrChange>
                </w:rPr>
                <w:t xml:space="preserve">90°, North = positive, South = negative) </w:t>
              </w:r>
            </w:ins>
          </w:p>
        </w:tc>
      </w:tr>
      <w:tr w:rsidR="00AA6FE9" w14:paraId="0F3C2424" w14:textId="77777777" w:rsidTr="008A443B">
        <w:trPr>
          <w:cantSplit/>
          <w:jc w:val="center"/>
        </w:trPr>
        <w:tc>
          <w:tcPr>
            <w:tcW w:w="1520" w:type="pct"/>
          </w:tcPr>
          <w:p w14:paraId="6EA0E5B4"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lang w:val="fr-FR"/>
                <w:rPrChange w:id="127" w:author="Jinrui Li" w:date="2025-07-30T10:07:00Z" w16du:dateUtc="2025-07-30T02:07:00Z">
                  <w:rPr>
                    <w:rFonts w:ascii="Times New Roman" w:eastAsia="Calibri" w:hAnsi="Times New Roman" w:cs="Times New Roman"/>
                    <w:sz w:val="22"/>
                    <w:szCs w:val="20"/>
                    <w:lang w:val="fr-FR"/>
                  </w:rPr>
                </w:rPrChange>
              </w:rPr>
            </w:pPr>
            <w:ins w:id="128" w:author="Jinrui Li" w:date="2025-07-30T10:07:00Z" w16du:dateUtc="2025-07-30T02:07:00Z">
              <w:r w:rsidRPr="008A443B">
                <w:rPr>
                  <w:rFonts w:ascii="Times New Roman" w:eastAsia="Calibri" w:hAnsi="Times New Roman" w:cs="Times New Roman"/>
                  <w:sz w:val="22"/>
                  <w:szCs w:val="20"/>
                  <w:highlight w:val="cyan"/>
                  <w:lang w:val="fr-FR"/>
                  <w:rPrChange w:id="129" w:author="Jinrui Li" w:date="2025-07-30T10:07:00Z" w16du:dateUtc="2025-07-30T02:07:00Z">
                    <w:rPr>
                      <w:rFonts w:ascii="Times New Roman" w:eastAsia="Calibri" w:hAnsi="Times New Roman" w:cs="Times New Roman"/>
                      <w:sz w:val="22"/>
                      <w:szCs w:val="20"/>
                      <w:lang w:val="fr-FR"/>
                    </w:rPr>
                  </w:rPrChange>
                </w:rPr>
                <w:t xml:space="preserve">Longitude of point </w:t>
              </w:r>
              <w:r w:rsidRPr="008A443B">
                <w:rPr>
                  <w:rFonts w:ascii="Times New Roman" w:eastAsia="SimSun" w:hAnsi="Times New Roman" w:cs="Times New Roman"/>
                  <w:sz w:val="22"/>
                  <w:szCs w:val="20"/>
                  <w:highlight w:val="cyan"/>
                  <w:lang w:val="en-US" w:eastAsia="zh-CN"/>
                  <w:rPrChange w:id="130" w:author="Jinrui Li" w:date="2025-07-30T10:07:00Z" w16du:dateUtc="2025-07-30T02:07:00Z">
                    <w:rPr>
                      <w:rFonts w:ascii="Times New Roman" w:eastAsia="SimSun" w:hAnsi="Times New Roman" w:cs="Times New Roman"/>
                      <w:sz w:val="22"/>
                      <w:szCs w:val="20"/>
                      <w:lang w:val="en-US" w:eastAsia="zh-CN"/>
                    </w:rPr>
                  </w:rPrChange>
                </w:rPr>
                <w:t>n.1</w:t>
              </w:r>
            </w:ins>
          </w:p>
        </w:tc>
        <w:tc>
          <w:tcPr>
            <w:tcW w:w="846" w:type="pct"/>
          </w:tcPr>
          <w:p w14:paraId="2D991085"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131" w:author="Jinrui Li" w:date="2025-07-30T10:07:00Z" w16du:dateUtc="2025-07-30T02:07:00Z">
                  <w:rPr>
                    <w:rFonts w:ascii="Times New Roman" w:eastAsia="Calibri" w:hAnsi="Times New Roman" w:cs="Times New Roman"/>
                    <w:sz w:val="22"/>
                    <w:szCs w:val="20"/>
                    <w:lang w:val="fr-FR"/>
                  </w:rPr>
                </w:rPrChange>
              </w:rPr>
            </w:pPr>
            <w:ins w:id="132" w:author="Jinrui Li" w:date="2025-07-30T10:07:00Z" w16du:dateUtc="2025-07-30T02:07:00Z">
              <w:r w:rsidRPr="008A443B">
                <w:rPr>
                  <w:rFonts w:ascii="Times New Roman" w:eastAsia="Calibri" w:hAnsi="Times New Roman" w:cs="Times New Roman"/>
                  <w:sz w:val="22"/>
                  <w:szCs w:val="20"/>
                  <w:highlight w:val="cyan"/>
                  <w:lang w:val="fr-FR"/>
                  <w:rPrChange w:id="133" w:author="Jinrui Li" w:date="2025-07-30T10:07:00Z" w16du:dateUtc="2025-07-30T02:07:00Z">
                    <w:rPr>
                      <w:rFonts w:ascii="Times New Roman" w:eastAsia="Calibri" w:hAnsi="Times New Roman" w:cs="Times New Roman"/>
                      <w:sz w:val="22"/>
                      <w:szCs w:val="20"/>
                      <w:lang w:val="fr-FR"/>
                    </w:rPr>
                  </w:rPrChange>
                </w:rPr>
                <w:t>18</w:t>
              </w:r>
            </w:ins>
          </w:p>
        </w:tc>
        <w:tc>
          <w:tcPr>
            <w:tcW w:w="2634" w:type="pct"/>
          </w:tcPr>
          <w:p w14:paraId="641B87F8"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rPrChange w:id="134" w:author="Jinrui Li" w:date="2025-07-30T10:07:00Z" w16du:dateUtc="2025-07-30T02:07:00Z">
                  <w:rPr>
                    <w:rFonts w:ascii="Times New Roman" w:eastAsia="Calibri" w:hAnsi="Times New Roman" w:cs="Times New Roman"/>
                    <w:sz w:val="22"/>
                    <w:szCs w:val="20"/>
                  </w:rPr>
                </w:rPrChange>
              </w:rPr>
            </w:pPr>
            <w:ins w:id="135" w:author="Jinrui Li" w:date="2025-07-30T10:07:00Z" w16du:dateUtc="2025-07-30T02:07:00Z">
              <w:r w:rsidRPr="008A443B">
                <w:rPr>
                  <w:rFonts w:ascii="Times New Roman" w:eastAsia="Calibri" w:hAnsi="Times New Roman" w:cs="Times New Roman"/>
                  <w:sz w:val="22"/>
                  <w:szCs w:val="20"/>
                  <w:highlight w:val="cyan"/>
                  <w:rPrChange w:id="136" w:author="Jinrui Li" w:date="2025-07-30T10:07:00Z" w16du:dateUtc="2025-07-30T02:07:00Z">
                    <w:rPr>
                      <w:rFonts w:ascii="Times New Roman" w:eastAsia="Calibri" w:hAnsi="Times New Roman" w:cs="Times New Roman"/>
                      <w:sz w:val="22"/>
                      <w:szCs w:val="20"/>
                    </w:rPr>
                  </w:rPrChange>
                </w:rPr>
                <w:t>Longitude of area to which the assignment applies; upper right corner (North-East); in 1/10 min (</w:t>
              </w:r>
              <w:r w:rsidRPr="008A443B">
                <w:rPr>
                  <w:rFonts w:ascii="Times New Roman" w:eastAsia="Calibri" w:hAnsi="Times New Roman" w:cs="Times New Roman"/>
                  <w:sz w:val="22"/>
                  <w:szCs w:val="20"/>
                  <w:highlight w:val="cyan"/>
                  <w:lang w:val="fr-FR"/>
                  <w:rPrChange w:id="137"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138" w:author="Jinrui Li" w:date="2025-07-30T10:07:00Z" w16du:dateUtc="2025-07-30T02:07:00Z">
                    <w:rPr>
                      <w:rFonts w:ascii="Times New Roman" w:eastAsia="Calibri" w:hAnsi="Times New Roman" w:cs="Times New Roman"/>
                      <w:sz w:val="22"/>
                      <w:szCs w:val="20"/>
                    </w:rPr>
                  </w:rPrChange>
                </w:rPr>
                <w:t>180°, East = positive, West = negative)</w:t>
              </w:r>
              <w:r w:rsidRPr="008A443B">
                <w:rPr>
                  <w:rFonts w:ascii="Times New Roman" w:eastAsia="Calibri" w:hAnsi="Times New Roman" w:cs="Times New Roman"/>
                  <w:sz w:val="22"/>
                  <w:szCs w:val="20"/>
                  <w:highlight w:val="cyan"/>
                  <w:rPrChange w:id="139" w:author="Jinrui Li" w:date="2025-07-30T10:07:00Z" w16du:dateUtc="2025-07-30T02:07:00Z">
                    <w:rPr>
                      <w:rFonts w:ascii="Times New Roman" w:eastAsia="Calibri" w:hAnsi="Times New Roman" w:cs="Times New Roman"/>
                      <w:sz w:val="22"/>
                      <w:szCs w:val="20"/>
                    </w:rPr>
                  </w:rPrChange>
                </w:rPr>
                <w:br/>
              </w:r>
            </w:ins>
          </w:p>
        </w:tc>
      </w:tr>
      <w:tr w:rsidR="00AA6FE9" w14:paraId="4B8CBE3F" w14:textId="77777777" w:rsidTr="008A443B">
        <w:trPr>
          <w:cantSplit/>
          <w:jc w:val="center"/>
        </w:trPr>
        <w:tc>
          <w:tcPr>
            <w:tcW w:w="1520" w:type="pct"/>
          </w:tcPr>
          <w:p w14:paraId="114333E6"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lang w:val="fr-FR"/>
                <w:rPrChange w:id="140" w:author="Jinrui Li" w:date="2025-07-30T10:07:00Z" w16du:dateUtc="2025-07-30T02:07:00Z">
                  <w:rPr>
                    <w:rFonts w:ascii="Times New Roman" w:eastAsia="Calibri" w:hAnsi="Times New Roman" w:cs="Times New Roman"/>
                    <w:sz w:val="22"/>
                    <w:szCs w:val="20"/>
                    <w:lang w:val="fr-FR"/>
                  </w:rPr>
                </w:rPrChange>
              </w:rPr>
            </w:pPr>
            <w:ins w:id="141" w:author="Jinrui Li" w:date="2025-07-30T10:07:00Z" w16du:dateUtc="2025-07-30T02:07:00Z">
              <w:r w:rsidRPr="008A443B">
                <w:rPr>
                  <w:rFonts w:ascii="Times New Roman" w:eastAsia="Calibri" w:hAnsi="Times New Roman" w:cs="Times New Roman"/>
                  <w:sz w:val="22"/>
                  <w:szCs w:val="20"/>
                  <w:highlight w:val="cyan"/>
                  <w:lang w:val="fr-FR"/>
                  <w:rPrChange w:id="142" w:author="Jinrui Li" w:date="2025-07-30T10:07:00Z" w16du:dateUtc="2025-07-30T02:07:00Z">
                    <w:rPr>
                      <w:rFonts w:ascii="Times New Roman" w:eastAsia="Calibri" w:hAnsi="Times New Roman" w:cs="Times New Roman"/>
                      <w:sz w:val="22"/>
                      <w:szCs w:val="20"/>
                      <w:lang w:val="fr-FR"/>
                    </w:rPr>
                  </w:rPrChange>
                </w:rPr>
                <w:t xml:space="preserve">Latitude of point </w:t>
              </w:r>
              <w:r w:rsidRPr="008A443B">
                <w:rPr>
                  <w:rFonts w:ascii="Times New Roman" w:eastAsia="SimSun" w:hAnsi="Times New Roman" w:cs="Times New Roman"/>
                  <w:sz w:val="22"/>
                  <w:szCs w:val="20"/>
                  <w:highlight w:val="cyan"/>
                  <w:lang w:val="en-US" w:eastAsia="zh-CN"/>
                  <w:rPrChange w:id="143" w:author="Jinrui Li" w:date="2025-07-30T10:07:00Z" w16du:dateUtc="2025-07-30T02:07:00Z">
                    <w:rPr>
                      <w:rFonts w:ascii="Times New Roman" w:eastAsia="SimSun" w:hAnsi="Times New Roman" w:cs="Times New Roman"/>
                      <w:sz w:val="22"/>
                      <w:szCs w:val="20"/>
                      <w:lang w:val="en-US" w:eastAsia="zh-CN"/>
                    </w:rPr>
                  </w:rPrChange>
                </w:rPr>
                <w:t>n.2</w:t>
              </w:r>
            </w:ins>
          </w:p>
        </w:tc>
        <w:tc>
          <w:tcPr>
            <w:tcW w:w="846" w:type="pct"/>
          </w:tcPr>
          <w:p w14:paraId="5A2AC895"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144" w:author="Jinrui Li" w:date="2025-07-30T10:07:00Z" w16du:dateUtc="2025-07-30T02:07:00Z">
                  <w:rPr>
                    <w:rFonts w:ascii="Times New Roman" w:eastAsia="Calibri" w:hAnsi="Times New Roman" w:cs="Times New Roman"/>
                    <w:sz w:val="22"/>
                    <w:szCs w:val="20"/>
                    <w:lang w:val="fr-FR"/>
                  </w:rPr>
                </w:rPrChange>
              </w:rPr>
            </w:pPr>
            <w:ins w:id="145" w:author="Jinrui Li" w:date="2025-07-30T10:07:00Z" w16du:dateUtc="2025-07-30T02:07:00Z">
              <w:r w:rsidRPr="008A443B">
                <w:rPr>
                  <w:rFonts w:ascii="Times New Roman" w:eastAsia="Calibri" w:hAnsi="Times New Roman" w:cs="Times New Roman"/>
                  <w:sz w:val="22"/>
                  <w:szCs w:val="20"/>
                  <w:highlight w:val="cyan"/>
                  <w:lang w:val="fr-FR"/>
                  <w:rPrChange w:id="146" w:author="Jinrui Li" w:date="2025-07-30T10:07:00Z" w16du:dateUtc="2025-07-30T02:07:00Z">
                    <w:rPr>
                      <w:rFonts w:ascii="Times New Roman" w:eastAsia="Calibri" w:hAnsi="Times New Roman" w:cs="Times New Roman"/>
                      <w:sz w:val="22"/>
                      <w:szCs w:val="20"/>
                      <w:lang w:val="fr-FR"/>
                    </w:rPr>
                  </w:rPrChange>
                </w:rPr>
                <w:t>17</w:t>
              </w:r>
            </w:ins>
          </w:p>
        </w:tc>
        <w:tc>
          <w:tcPr>
            <w:tcW w:w="2634" w:type="pct"/>
          </w:tcPr>
          <w:p w14:paraId="365DE7A7"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rPrChange w:id="147" w:author="Jinrui Li" w:date="2025-07-30T10:07:00Z" w16du:dateUtc="2025-07-30T02:07:00Z">
                  <w:rPr>
                    <w:rFonts w:ascii="Times New Roman" w:eastAsia="Calibri" w:hAnsi="Times New Roman" w:cs="Times New Roman"/>
                    <w:sz w:val="22"/>
                    <w:szCs w:val="20"/>
                  </w:rPr>
                </w:rPrChange>
              </w:rPr>
            </w:pPr>
            <w:ins w:id="148" w:author="Jinrui Li" w:date="2025-07-30T10:07:00Z" w16du:dateUtc="2025-07-30T02:07:00Z">
              <w:r w:rsidRPr="008A443B">
                <w:rPr>
                  <w:rFonts w:ascii="Times New Roman" w:eastAsia="Calibri" w:hAnsi="Times New Roman" w:cs="Times New Roman"/>
                  <w:sz w:val="22"/>
                  <w:szCs w:val="20"/>
                  <w:highlight w:val="cyan"/>
                  <w:rPrChange w:id="149" w:author="Jinrui Li" w:date="2025-07-30T10:07:00Z" w16du:dateUtc="2025-07-30T02:07:00Z">
                    <w:rPr>
                      <w:rFonts w:ascii="Times New Roman" w:eastAsia="Calibri" w:hAnsi="Times New Roman" w:cs="Times New Roman"/>
                      <w:sz w:val="22"/>
                      <w:szCs w:val="20"/>
                    </w:rPr>
                  </w:rPrChange>
                </w:rPr>
                <w:t xml:space="preserve">Latitude of area to which the assignment applies; upper right corner (North-East); in 1/10 min </w:t>
              </w:r>
              <w:r w:rsidRPr="008A443B">
                <w:rPr>
                  <w:rFonts w:ascii="Times New Roman" w:eastAsia="Calibri" w:hAnsi="Times New Roman" w:cs="Times New Roman"/>
                  <w:sz w:val="22"/>
                  <w:szCs w:val="20"/>
                  <w:highlight w:val="cyan"/>
                  <w:rPrChange w:id="150" w:author="Jinrui Li" w:date="2025-07-30T10:07:00Z" w16du:dateUtc="2025-07-30T02:07:00Z">
                    <w:rPr>
                      <w:rFonts w:ascii="Times New Roman" w:eastAsia="Calibri" w:hAnsi="Times New Roman" w:cs="Times New Roman"/>
                      <w:sz w:val="22"/>
                      <w:szCs w:val="20"/>
                    </w:rPr>
                  </w:rPrChange>
                </w:rPr>
                <w:br/>
                <w:t>(</w:t>
              </w:r>
              <w:r w:rsidRPr="008A443B">
                <w:rPr>
                  <w:rFonts w:ascii="Times New Roman" w:eastAsia="Calibri" w:hAnsi="Times New Roman" w:cs="Times New Roman"/>
                  <w:sz w:val="22"/>
                  <w:szCs w:val="20"/>
                  <w:highlight w:val="cyan"/>
                  <w:lang w:val="fr-FR"/>
                  <w:rPrChange w:id="151"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152" w:author="Jinrui Li" w:date="2025-07-30T10:07:00Z" w16du:dateUtc="2025-07-30T02:07:00Z">
                    <w:rPr>
                      <w:rFonts w:ascii="Times New Roman" w:eastAsia="Calibri" w:hAnsi="Times New Roman" w:cs="Times New Roman"/>
                      <w:sz w:val="22"/>
                      <w:szCs w:val="20"/>
                    </w:rPr>
                  </w:rPrChange>
                </w:rPr>
                <w:t>90°, North = positive, South = negative)</w:t>
              </w:r>
              <w:r w:rsidRPr="008A443B">
                <w:rPr>
                  <w:rFonts w:ascii="Times New Roman" w:eastAsia="Calibri" w:hAnsi="Times New Roman" w:cs="Times New Roman"/>
                  <w:sz w:val="22"/>
                  <w:szCs w:val="20"/>
                  <w:highlight w:val="cyan"/>
                  <w:rPrChange w:id="153" w:author="Jinrui Li" w:date="2025-07-30T10:07:00Z" w16du:dateUtc="2025-07-30T02:07:00Z">
                    <w:rPr>
                      <w:rFonts w:ascii="Times New Roman" w:eastAsia="Calibri" w:hAnsi="Times New Roman" w:cs="Times New Roman"/>
                      <w:sz w:val="22"/>
                      <w:szCs w:val="20"/>
                    </w:rPr>
                  </w:rPrChange>
                </w:rPr>
                <w:br/>
              </w:r>
            </w:ins>
          </w:p>
        </w:tc>
      </w:tr>
      <w:tr w:rsidR="00AA6FE9" w14:paraId="4032D985" w14:textId="77777777" w:rsidTr="008A443B">
        <w:trPr>
          <w:cantSplit/>
          <w:jc w:val="center"/>
        </w:trPr>
        <w:tc>
          <w:tcPr>
            <w:tcW w:w="1520" w:type="pct"/>
          </w:tcPr>
          <w:p w14:paraId="716B42C9"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lang w:val="fr-FR"/>
                <w:rPrChange w:id="154" w:author="Jinrui Li" w:date="2025-07-30T10:07:00Z" w16du:dateUtc="2025-07-30T02:07:00Z">
                  <w:rPr>
                    <w:rFonts w:ascii="Times New Roman" w:eastAsia="Calibri" w:hAnsi="Times New Roman" w:cs="Times New Roman"/>
                    <w:sz w:val="22"/>
                    <w:szCs w:val="20"/>
                    <w:lang w:val="fr-FR"/>
                  </w:rPr>
                </w:rPrChange>
              </w:rPr>
            </w:pPr>
            <w:ins w:id="155" w:author="Jinrui Li" w:date="2025-07-30T10:07:00Z" w16du:dateUtc="2025-07-30T02:07:00Z">
              <w:r w:rsidRPr="008A443B">
                <w:rPr>
                  <w:rFonts w:ascii="Times New Roman" w:eastAsia="Calibri" w:hAnsi="Times New Roman" w:cs="Times New Roman"/>
                  <w:sz w:val="22"/>
                  <w:szCs w:val="20"/>
                  <w:highlight w:val="cyan"/>
                  <w:lang w:val="fr-FR"/>
                  <w:rPrChange w:id="156" w:author="Jinrui Li" w:date="2025-07-30T10:07:00Z" w16du:dateUtc="2025-07-30T02:07:00Z">
                    <w:rPr>
                      <w:rFonts w:ascii="Times New Roman" w:eastAsia="Calibri" w:hAnsi="Times New Roman" w:cs="Times New Roman"/>
                      <w:sz w:val="22"/>
                      <w:szCs w:val="20"/>
                      <w:lang w:val="fr-FR"/>
                    </w:rPr>
                  </w:rPrChange>
                </w:rPr>
                <w:t xml:space="preserve">Longitude of point </w:t>
              </w:r>
              <w:r w:rsidRPr="008A443B">
                <w:rPr>
                  <w:rFonts w:ascii="Times New Roman" w:eastAsia="SimSun" w:hAnsi="Times New Roman" w:cs="Times New Roman"/>
                  <w:sz w:val="22"/>
                  <w:szCs w:val="20"/>
                  <w:highlight w:val="cyan"/>
                  <w:lang w:val="en-US" w:eastAsia="zh-CN"/>
                  <w:rPrChange w:id="157" w:author="Jinrui Li" w:date="2025-07-30T10:07:00Z" w16du:dateUtc="2025-07-30T02:07:00Z">
                    <w:rPr>
                      <w:rFonts w:ascii="Times New Roman" w:eastAsia="SimSun" w:hAnsi="Times New Roman" w:cs="Times New Roman"/>
                      <w:sz w:val="22"/>
                      <w:szCs w:val="20"/>
                      <w:lang w:val="en-US" w:eastAsia="zh-CN"/>
                    </w:rPr>
                  </w:rPrChange>
                </w:rPr>
                <w:t>n.1</w:t>
              </w:r>
            </w:ins>
          </w:p>
        </w:tc>
        <w:tc>
          <w:tcPr>
            <w:tcW w:w="846" w:type="pct"/>
          </w:tcPr>
          <w:p w14:paraId="3AEE194C"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158" w:author="Jinrui Li" w:date="2025-07-30T10:07:00Z" w16du:dateUtc="2025-07-30T02:07:00Z">
                  <w:rPr>
                    <w:rFonts w:ascii="Times New Roman" w:eastAsia="Calibri" w:hAnsi="Times New Roman" w:cs="Times New Roman"/>
                    <w:sz w:val="22"/>
                    <w:szCs w:val="20"/>
                    <w:lang w:val="fr-FR"/>
                  </w:rPr>
                </w:rPrChange>
              </w:rPr>
            </w:pPr>
            <w:ins w:id="159" w:author="Jinrui Li" w:date="2025-07-30T10:07:00Z" w16du:dateUtc="2025-07-30T02:07:00Z">
              <w:r w:rsidRPr="008A443B">
                <w:rPr>
                  <w:rFonts w:ascii="Times New Roman" w:eastAsia="Calibri" w:hAnsi="Times New Roman" w:cs="Times New Roman"/>
                  <w:sz w:val="22"/>
                  <w:szCs w:val="20"/>
                  <w:highlight w:val="cyan"/>
                  <w:lang w:val="fr-FR"/>
                  <w:rPrChange w:id="160" w:author="Jinrui Li" w:date="2025-07-30T10:07:00Z" w16du:dateUtc="2025-07-30T02:07:00Z">
                    <w:rPr>
                      <w:rFonts w:ascii="Times New Roman" w:eastAsia="Calibri" w:hAnsi="Times New Roman" w:cs="Times New Roman"/>
                      <w:sz w:val="22"/>
                      <w:szCs w:val="20"/>
                      <w:lang w:val="fr-FR"/>
                    </w:rPr>
                  </w:rPrChange>
                </w:rPr>
                <w:t>18</w:t>
              </w:r>
            </w:ins>
          </w:p>
        </w:tc>
        <w:tc>
          <w:tcPr>
            <w:tcW w:w="2634" w:type="pct"/>
          </w:tcPr>
          <w:p w14:paraId="5B4D5140"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rPrChange w:id="161" w:author="Jinrui Li" w:date="2025-07-30T10:07:00Z" w16du:dateUtc="2025-07-30T02:07:00Z">
                  <w:rPr>
                    <w:rFonts w:ascii="Times New Roman" w:eastAsia="Calibri" w:hAnsi="Times New Roman" w:cs="Times New Roman"/>
                    <w:sz w:val="22"/>
                    <w:szCs w:val="20"/>
                  </w:rPr>
                </w:rPrChange>
              </w:rPr>
            </w:pPr>
            <w:ins w:id="162" w:author="Jinrui Li" w:date="2025-07-30T10:07:00Z" w16du:dateUtc="2025-07-30T02:07:00Z">
              <w:r w:rsidRPr="008A443B">
                <w:rPr>
                  <w:rFonts w:ascii="Times New Roman" w:eastAsia="Calibri" w:hAnsi="Times New Roman" w:cs="Times New Roman"/>
                  <w:sz w:val="22"/>
                  <w:szCs w:val="20"/>
                  <w:highlight w:val="cyan"/>
                  <w:rPrChange w:id="163" w:author="Jinrui Li" w:date="2025-07-30T10:07:00Z" w16du:dateUtc="2025-07-30T02:07:00Z">
                    <w:rPr>
                      <w:rFonts w:ascii="Times New Roman" w:eastAsia="Calibri" w:hAnsi="Times New Roman" w:cs="Times New Roman"/>
                      <w:sz w:val="22"/>
                      <w:szCs w:val="20"/>
                    </w:rPr>
                  </w:rPrChange>
                </w:rPr>
                <w:t>Longitude of area to which the assignment applies; lower left corner (South-West); in 1/10 min (</w:t>
              </w:r>
              <w:r w:rsidRPr="008A443B">
                <w:rPr>
                  <w:rFonts w:ascii="Times New Roman" w:eastAsia="Calibri" w:hAnsi="Times New Roman" w:cs="Times New Roman"/>
                  <w:sz w:val="22"/>
                  <w:szCs w:val="20"/>
                  <w:highlight w:val="cyan"/>
                  <w:lang w:val="fr-FR"/>
                  <w:rPrChange w:id="164"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165" w:author="Jinrui Li" w:date="2025-07-30T10:07:00Z" w16du:dateUtc="2025-07-30T02:07:00Z">
                    <w:rPr>
                      <w:rFonts w:ascii="Times New Roman" w:eastAsia="Calibri" w:hAnsi="Times New Roman" w:cs="Times New Roman"/>
                      <w:sz w:val="22"/>
                      <w:szCs w:val="20"/>
                    </w:rPr>
                  </w:rPrChange>
                </w:rPr>
                <w:t xml:space="preserve">180°, East = positive, West = negative) </w:t>
              </w:r>
            </w:ins>
          </w:p>
        </w:tc>
      </w:tr>
      <w:tr w:rsidR="00AA6FE9" w14:paraId="63438EF7" w14:textId="77777777" w:rsidTr="008A443B">
        <w:trPr>
          <w:cantSplit/>
          <w:jc w:val="center"/>
        </w:trPr>
        <w:tc>
          <w:tcPr>
            <w:tcW w:w="1520" w:type="pct"/>
          </w:tcPr>
          <w:p w14:paraId="79CF91EA"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lang w:val="fr-FR"/>
                <w:rPrChange w:id="166" w:author="Jinrui Li" w:date="2025-07-30T10:07:00Z" w16du:dateUtc="2025-07-30T02:07:00Z">
                  <w:rPr>
                    <w:rFonts w:ascii="Times New Roman" w:eastAsia="Calibri" w:hAnsi="Times New Roman" w:cs="Times New Roman"/>
                    <w:sz w:val="22"/>
                    <w:szCs w:val="20"/>
                    <w:lang w:val="fr-FR"/>
                  </w:rPr>
                </w:rPrChange>
              </w:rPr>
            </w:pPr>
            <w:ins w:id="167" w:author="Jinrui Li" w:date="2025-07-30T10:07:00Z" w16du:dateUtc="2025-07-30T02:07:00Z">
              <w:r w:rsidRPr="008A443B">
                <w:rPr>
                  <w:rFonts w:ascii="Times New Roman" w:eastAsia="Calibri" w:hAnsi="Times New Roman" w:cs="Times New Roman"/>
                  <w:sz w:val="22"/>
                  <w:szCs w:val="20"/>
                  <w:highlight w:val="cyan"/>
                  <w:lang w:val="fr-FR"/>
                  <w:rPrChange w:id="168" w:author="Jinrui Li" w:date="2025-07-30T10:07:00Z" w16du:dateUtc="2025-07-30T02:07:00Z">
                    <w:rPr>
                      <w:rFonts w:ascii="Times New Roman" w:eastAsia="Calibri" w:hAnsi="Times New Roman" w:cs="Times New Roman"/>
                      <w:sz w:val="22"/>
                      <w:szCs w:val="20"/>
                      <w:lang w:val="fr-FR"/>
                    </w:rPr>
                  </w:rPrChange>
                </w:rPr>
                <w:lastRenderedPageBreak/>
                <w:t xml:space="preserve">Latitude of point </w:t>
              </w:r>
              <w:r w:rsidRPr="008A443B">
                <w:rPr>
                  <w:rFonts w:ascii="Times New Roman" w:eastAsia="SimSun" w:hAnsi="Times New Roman" w:cs="Times New Roman"/>
                  <w:sz w:val="22"/>
                  <w:szCs w:val="20"/>
                  <w:highlight w:val="cyan"/>
                  <w:lang w:val="en-US" w:eastAsia="zh-CN"/>
                  <w:rPrChange w:id="169" w:author="Jinrui Li" w:date="2025-07-30T10:07:00Z" w16du:dateUtc="2025-07-30T02:07:00Z">
                    <w:rPr>
                      <w:rFonts w:ascii="Times New Roman" w:eastAsia="SimSun" w:hAnsi="Times New Roman" w:cs="Times New Roman"/>
                      <w:sz w:val="22"/>
                      <w:szCs w:val="20"/>
                      <w:lang w:val="en-US" w:eastAsia="zh-CN"/>
                    </w:rPr>
                  </w:rPrChange>
                </w:rPr>
                <w:t>n.2</w:t>
              </w:r>
            </w:ins>
          </w:p>
        </w:tc>
        <w:tc>
          <w:tcPr>
            <w:tcW w:w="846" w:type="pct"/>
          </w:tcPr>
          <w:p w14:paraId="2B1DAC9B"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center"/>
              <w:textAlignment w:val="baseline"/>
              <w:rPr>
                <w:rFonts w:ascii="Times New Roman" w:eastAsia="Calibri" w:hAnsi="Times New Roman" w:cs="Times New Roman"/>
                <w:sz w:val="22"/>
                <w:szCs w:val="20"/>
                <w:highlight w:val="cyan"/>
                <w:lang w:val="fr-FR"/>
                <w:rPrChange w:id="170" w:author="Jinrui Li" w:date="2025-07-30T10:07:00Z" w16du:dateUtc="2025-07-30T02:07:00Z">
                  <w:rPr>
                    <w:rFonts w:ascii="Times New Roman" w:eastAsia="Calibri" w:hAnsi="Times New Roman" w:cs="Times New Roman"/>
                    <w:sz w:val="22"/>
                    <w:szCs w:val="20"/>
                    <w:lang w:val="fr-FR"/>
                  </w:rPr>
                </w:rPrChange>
              </w:rPr>
            </w:pPr>
            <w:ins w:id="171" w:author="Jinrui Li" w:date="2025-07-30T10:07:00Z" w16du:dateUtc="2025-07-30T02:07:00Z">
              <w:r w:rsidRPr="008A443B">
                <w:rPr>
                  <w:rFonts w:ascii="Times New Roman" w:eastAsia="Calibri" w:hAnsi="Times New Roman" w:cs="Times New Roman"/>
                  <w:sz w:val="22"/>
                  <w:szCs w:val="20"/>
                  <w:highlight w:val="cyan"/>
                  <w:lang w:val="fr-FR"/>
                  <w:rPrChange w:id="172" w:author="Jinrui Li" w:date="2025-07-30T10:07:00Z" w16du:dateUtc="2025-07-30T02:07:00Z">
                    <w:rPr>
                      <w:rFonts w:ascii="Times New Roman" w:eastAsia="Calibri" w:hAnsi="Times New Roman" w:cs="Times New Roman"/>
                      <w:sz w:val="22"/>
                      <w:szCs w:val="20"/>
                      <w:lang w:val="fr-FR"/>
                    </w:rPr>
                  </w:rPrChange>
                </w:rPr>
                <w:t>17</w:t>
              </w:r>
            </w:ins>
          </w:p>
        </w:tc>
        <w:tc>
          <w:tcPr>
            <w:tcW w:w="2634" w:type="pct"/>
          </w:tcPr>
          <w:p w14:paraId="2C736DAF" w14:textId="77777777" w:rsidR="00AA6FE9" w:rsidRPr="008A443B" w:rsidRDefault="00AA6FE9" w:rsidP="008A443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 w:val="22"/>
                <w:szCs w:val="20"/>
                <w:highlight w:val="cyan"/>
                <w:rPrChange w:id="173" w:author="Jinrui Li" w:date="2025-07-30T10:07:00Z" w16du:dateUtc="2025-07-30T02:07:00Z">
                  <w:rPr>
                    <w:rFonts w:ascii="Times New Roman" w:eastAsia="Calibri" w:hAnsi="Times New Roman" w:cs="Times New Roman"/>
                    <w:sz w:val="22"/>
                    <w:szCs w:val="20"/>
                  </w:rPr>
                </w:rPrChange>
              </w:rPr>
            </w:pPr>
            <w:ins w:id="174" w:author="Jinrui Li" w:date="2025-07-30T10:07:00Z" w16du:dateUtc="2025-07-30T02:07:00Z">
              <w:r w:rsidRPr="008A443B">
                <w:rPr>
                  <w:rFonts w:ascii="Times New Roman" w:eastAsia="Calibri" w:hAnsi="Times New Roman" w:cs="Times New Roman"/>
                  <w:sz w:val="22"/>
                  <w:szCs w:val="20"/>
                  <w:highlight w:val="cyan"/>
                  <w:rPrChange w:id="175" w:author="Jinrui Li" w:date="2025-07-30T10:07:00Z" w16du:dateUtc="2025-07-30T02:07:00Z">
                    <w:rPr>
                      <w:rFonts w:ascii="Times New Roman" w:eastAsia="Calibri" w:hAnsi="Times New Roman" w:cs="Times New Roman"/>
                      <w:sz w:val="22"/>
                      <w:szCs w:val="20"/>
                    </w:rPr>
                  </w:rPrChange>
                </w:rPr>
                <w:t>Latitude of area to which the assignment applies; lower left corner (South-West); in 1/10 min (</w:t>
              </w:r>
              <w:r w:rsidRPr="008A443B">
                <w:rPr>
                  <w:rFonts w:ascii="Times New Roman" w:eastAsia="Calibri" w:hAnsi="Times New Roman" w:cs="Times New Roman"/>
                  <w:sz w:val="22"/>
                  <w:szCs w:val="20"/>
                  <w:highlight w:val="cyan"/>
                  <w:lang w:val="fr-FR"/>
                  <w:rPrChange w:id="176" w:author="Jinrui Li" w:date="2025-07-30T10:07:00Z" w16du:dateUtc="2025-07-30T02:07:00Z">
                    <w:rPr>
                      <w:rFonts w:ascii="Times New Roman" w:eastAsia="Calibri" w:hAnsi="Times New Roman" w:cs="Times New Roman"/>
                      <w:sz w:val="22"/>
                      <w:szCs w:val="20"/>
                      <w:lang w:val="fr-FR"/>
                    </w:rPr>
                  </w:rPrChange>
                </w:rPr>
                <w:sym w:font="Symbol" w:char="F0B1"/>
              </w:r>
              <w:r w:rsidRPr="008A443B">
                <w:rPr>
                  <w:rFonts w:ascii="Times New Roman" w:eastAsia="Calibri" w:hAnsi="Times New Roman" w:cs="Times New Roman"/>
                  <w:sz w:val="22"/>
                  <w:szCs w:val="20"/>
                  <w:highlight w:val="cyan"/>
                  <w:rPrChange w:id="177" w:author="Jinrui Li" w:date="2025-07-30T10:07:00Z" w16du:dateUtc="2025-07-30T02:07:00Z">
                    <w:rPr>
                      <w:rFonts w:ascii="Times New Roman" w:eastAsia="Calibri" w:hAnsi="Times New Roman" w:cs="Times New Roman"/>
                      <w:sz w:val="22"/>
                      <w:szCs w:val="20"/>
                    </w:rPr>
                  </w:rPrChange>
                </w:rPr>
                <w:t xml:space="preserve">90°, North = positive, South = negative) </w:t>
              </w:r>
            </w:ins>
          </w:p>
        </w:tc>
      </w:tr>
    </w:tbl>
    <w:p w14:paraId="31D08302" w14:textId="77777777" w:rsidR="00AA6FE9" w:rsidRDefault="00AA6FE9">
      <w:pPr>
        <w:pStyle w:val="List1"/>
        <w:numPr>
          <w:ilvl w:val="0"/>
          <w:numId w:val="0"/>
        </w:numPr>
        <w:rPr>
          <w:rFonts w:ascii="Calibri" w:eastAsia="SimSun" w:hAnsi="Calibri" w:cs="Calibri"/>
          <w:lang w:val="en-US" w:eastAsia="zh-CN"/>
        </w:rPr>
      </w:pPr>
    </w:p>
    <w:p w14:paraId="273E9F12" w14:textId="77777777" w:rsidR="00AA6FE9" w:rsidRDefault="00AA6FE9">
      <w:pPr>
        <w:pStyle w:val="Heading1"/>
        <w:numPr>
          <w:ilvl w:val="0"/>
          <w:numId w:val="0"/>
        </w:numPr>
        <w:tabs>
          <w:tab w:val="left" w:pos="567"/>
        </w:tabs>
        <w:rPr>
          <w:rFonts w:eastAsia="SimSun"/>
          <w:sz w:val="30"/>
          <w:szCs w:val="30"/>
          <w:lang w:val="en-US" w:eastAsia="zh-CN"/>
        </w:rPr>
      </w:pPr>
      <w:r>
        <w:rPr>
          <w:sz w:val="30"/>
          <w:szCs w:val="30"/>
        </w:rPr>
        <w:t>C</w:t>
      </w:r>
      <w:r>
        <w:rPr>
          <w:sz w:val="30"/>
          <w:szCs w:val="30"/>
          <w:lang w:eastAsia="ja-JP"/>
        </w:rPr>
        <w:t>hina</w:t>
      </w:r>
      <w:r>
        <w:rPr>
          <w:sz w:val="30"/>
          <w:szCs w:val="30"/>
        </w:rPr>
        <w:t xml:space="preserve"> MSA-</w:t>
      </w:r>
      <w:r>
        <w:rPr>
          <w:rFonts w:eastAsia="SimSun" w:hint="eastAsia"/>
          <w:sz w:val="30"/>
          <w:szCs w:val="30"/>
          <w:lang w:val="en-US" w:eastAsia="zh-CN"/>
        </w:rPr>
        <w:t>4</w:t>
      </w:r>
    </w:p>
    <w:p w14:paraId="286949FC" w14:textId="77777777" w:rsidR="00AA6FE9" w:rsidRDefault="00AA6FE9">
      <w:pPr>
        <w:pStyle w:val="FigureNo"/>
      </w:pPr>
      <w:bookmarkStart w:id="178" w:name="_Toc35546190"/>
      <w:r>
        <w:t xml:space="preserve">Figure 6 </w:t>
      </w:r>
    </w:p>
    <w:p w14:paraId="6A481738" w14:textId="77777777" w:rsidR="00AA6FE9" w:rsidRDefault="00AA6FE9">
      <w:pPr>
        <w:pStyle w:val="Figuretitle"/>
      </w:pPr>
      <w:r>
        <w:t xml:space="preserve">Typical order of operations for symbol data; if cyclic redundancy = 1 and forward error correction is </w:t>
      </w:r>
      <w:del w:id="179" w:author="Li Yang for WP5B 35" w:date="2025-06-17T12:21:00Z">
        <w:r>
          <w:rPr>
            <w:highlight w:val="cyan"/>
            <w:rPrChange w:id="180" w:author="Yang LI" w:date="2025-07-25T21:53:00Z">
              <w:rPr/>
            </w:rPrChange>
          </w:rPr>
          <w:delText xml:space="preserve">not </w:delText>
        </w:r>
      </w:del>
      <w:r>
        <w:t>applied</w:t>
      </w:r>
      <w:bookmarkEnd w:id="178"/>
    </w:p>
    <w:p w14:paraId="6AAFB4E7" w14:textId="77777777" w:rsidR="00AA6FE9" w:rsidRDefault="00AA6FE9">
      <w:pPr>
        <w:rPr>
          <w:rFonts w:eastAsia="SimSun"/>
          <w:lang w:val="en-US" w:eastAsia="zh-CN"/>
        </w:rPr>
      </w:pPr>
    </w:p>
    <w:p w14:paraId="71BC01E5" w14:textId="77777777" w:rsidR="00AA6FE9" w:rsidRDefault="00AA6FE9">
      <w:pPr>
        <w:pStyle w:val="BodyText"/>
        <w:rPr>
          <w:rFonts w:ascii="Arial" w:eastAsia="SimSun" w:hAnsi="Arial" w:cs="Calibri"/>
          <w:lang w:val="en-US" w:eastAsia="zh-CN"/>
        </w:rPr>
      </w:pPr>
    </w:p>
    <w:p w14:paraId="54A19152" w14:textId="77777777" w:rsidR="00AA6FE9" w:rsidRDefault="00AA6FE9">
      <w:pPr>
        <w:pStyle w:val="Heading1"/>
        <w:numPr>
          <w:ilvl w:val="0"/>
          <w:numId w:val="0"/>
        </w:numPr>
        <w:tabs>
          <w:tab w:val="left" w:pos="567"/>
        </w:tabs>
        <w:rPr>
          <w:rFonts w:eastAsia="SimSun"/>
          <w:sz w:val="30"/>
          <w:szCs w:val="30"/>
          <w:lang w:val="en-US" w:eastAsia="zh-CN"/>
        </w:rPr>
      </w:pPr>
      <w:r>
        <w:rPr>
          <w:sz w:val="30"/>
          <w:szCs w:val="30"/>
        </w:rPr>
        <w:lastRenderedPageBreak/>
        <w:t>C</w:t>
      </w:r>
      <w:r>
        <w:rPr>
          <w:sz w:val="30"/>
          <w:szCs w:val="30"/>
          <w:lang w:eastAsia="ja-JP"/>
        </w:rPr>
        <w:t>hina</w:t>
      </w:r>
      <w:r>
        <w:rPr>
          <w:sz w:val="30"/>
          <w:szCs w:val="30"/>
        </w:rPr>
        <w:t xml:space="preserve"> MSA-</w:t>
      </w:r>
      <w:r>
        <w:rPr>
          <w:rFonts w:eastAsia="SimSun" w:hint="eastAsia"/>
          <w:sz w:val="30"/>
          <w:szCs w:val="30"/>
          <w:lang w:val="en-US" w:eastAsia="zh-CN"/>
        </w:rPr>
        <w:t>5</w:t>
      </w:r>
    </w:p>
    <w:p w14:paraId="5550DC9E" w14:textId="77777777" w:rsidR="00AA6FE9" w:rsidRDefault="00AA6FE9">
      <w:pPr>
        <w:pStyle w:val="AnnexNoTitle"/>
        <w:rPr>
          <w:lang w:val="en-GB"/>
        </w:rPr>
      </w:pPr>
      <w:bookmarkStart w:id="181" w:name="_Hlk496700310"/>
      <w:bookmarkStart w:id="182" w:name="_Toc32394272"/>
      <w:r>
        <w:rPr>
          <w:lang w:val="en-GB"/>
        </w:rPr>
        <w:t>Annex 4</w:t>
      </w:r>
      <w:r>
        <w:rPr>
          <w:lang w:val="en-GB"/>
        </w:rPr>
        <w:br/>
      </w:r>
      <w:r>
        <w:rPr>
          <w:lang w:val="en-GB"/>
        </w:rPr>
        <w:br/>
        <w:t xml:space="preserve">Technical characteristics of VHF data exchange-terrestrial </w:t>
      </w:r>
      <w:r>
        <w:rPr>
          <w:lang w:val="en-GB"/>
        </w:rPr>
        <w:br/>
        <w:t>in the maritime mobile band</w:t>
      </w:r>
      <w:bookmarkEnd w:id="181"/>
      <w:bookmarkEnd w:id="182"/>
    </w:p>
    <w:p w14:paraId="1A2C6D78" w14:textId="77777777" w:rsidR="00AA6FE9" w:rsidRDefault="00AA6FE9">
      <w:pPr>
        <w:pStyle w:val="FigureNo"/>
      </w:pPr>
      <w:bookmarkStart w:id="183" w:name="_Toc35546206"/>
      <w:r>
        <w:t>Figure 2</w:t>
      </w:r>
      <w:ins w:id="184" w:author="USA" w:date="2024-08-05T14:42:00Z">
        <w:r>
          <w:t>4</w:t>
        </w:r>
      </w:ins>
      <w:del w:id="185" w:author="USA" w:date="2024-08-05T14:42:00Z">
        <w:r>
          <w:delText>2</w:delText>
        </w:r>
      </w:del>
    </w:p>
    <w:p w14:paraId="357066CB" w14:textId="77777777" w:rsidR="00AA6FE9" w:rsidRDefault="00AA6FE9">
      <w:pPr>
        <w:pStyle w:val="Figuretitle"/>
      </w:pPr>
      <w:r>
        <w:t>Single/multiple message, zero padding and cyclic redundancy check-32 structure</w:t>
      </w:r>
      <w:bookmarkEnd w:id="183"/>
    </w:p>
    <w:p w14:paraId="34243730" w14:textId="77777777" w:rsidR="00AA6FE9" w:rsidRDefault="00AA6FE9">
      <w:pPr>
        <w:pStyle w:val="Figure0"/>
        <w:rPr>
          <w:ins w:id="186" w:author="Li Yang for WP5B 35" w:date="2025-06-17T13:36:00Z"/>
        </w:rPr>
      </w:pPr>
      <w:ins w:id="187" w:author="大壮" w:date="2025-07-30T09:08:00Z">
        <w:r>
          <w:object w:dxaOrig="9623" w:dyaOrig="5421" w14:anchorId="4D44CD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25pt;height:269.9pt" o:ole="">
              <v:imagedata r:id="rId15" o:title=""/>
              <o:lock v:ext="edit" aspectratio="f"/>
            </v:shape>
            <o:OLEObject Type="Embed" ProgID="Visio.Drawing.15" ShapeID="_x0000_i1025" DrawAspect="Content" ObjectID="_1818329355" r:id="rId16"/>
          </w:object>
        </w:r>
      </w:ins>
      <w:del w:id="188" w:author="Li Yang for WP5B 35" w:date="2025-06-17T13:36:00Z">
        <w:r>
          <w:rPr>
            <w:noProof/>
          </w:rPr>
          <w:drawing>
            <wp:inline distT="0" distB="0" distL="0" distR="0" wp14:anchorId="4883DA1F" wp14:editId="0553C509">
              <wp:extent cx="5623560" cy="2886075"/>
              <wp:effectExtent l="0" t="0" r="5715" b="0"/>
              <wp:docPr id="27" name="Picture 2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Diagram&#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623571" cy="2886462"/>
                      </a:xfrm>
                      <a:prstGeom prst="rect">
                        <a:avLst/>
                      </a:prstGeom>
                    </pic:spPr>
                  </pic:pic>
                </a:graphicData>
              </a:graphic>
            </wp:inline>
          </w:drawing>
        </w:r>
      </w:del>
    </w:p>
    <w:p w14:paraId="0B1737C4" w14:textId="77777777" w:rsidR="00816687" w:rsidRPr="00AA6FE9" w:rsidRDefault="00AA6FE9" w:rsidP="00AA6FE9">
      <w:pPr>
        <w:tabs>
          <w:tab w:val="left" w:pos="1134"/>
          <w:tab w:val="left" w:pos="1871"/>
          <w:tab w:val="left" w:pos="2268"/>
        </w:tabs>
        <w:rPr>
          <w:rFonts w:eastAsia="SimSun"/>
          <w:lang w:eastAsia="zh-CN"/>
        </w:rPr>
      </w:pPr>
      <w:r>
        <w:t>Note that the padding is defined as a separate message. The CRC is always at the end of the packet. Preamble and FEC tail bits are not shown.</w:t>
      </w:r>
    </w:p>
    <w:sectPr w:rsidR="00816687" w:rsidRPr="00AA6FE9">
      <w:head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644AF" w14:textId="77777777" w:rsidR="005652C2" w:rsidRDefault="005652C2">
      <w:pPr>
        <w:spacing w:line="240" w:lineRule="auto"/>
      </w:pPr>
    </w:p>
  </w:endnote>
  <w:endnote w:type="continuationSeparator" w:id="0">
    <w:p w14:paraId="0E25A134" w14:textId="77777777" w:rsidR="005652C2" w:rsidRDefault="005652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default"/>
    <w:sig w:usb0="00000000"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74400" w14:textId="77777777" w:rsidR="00816687" w:rsidRDefault="001A4F39">
    <w:pPr>
      <w:pStyle w:val="Footerportrait"/>
    </w:pPr>
    <w:r>
      <w:t>Proposed Revision to Recommendation ITU-R M.2092-1</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26B866BA" w14:textId="77777777" w:rsidR="00816687" w:rsidRDefault="00816687">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AC19D" w14:textId="77777777" w:rsidR="00816687" w:rsidRDefault="001A4F39">
    <w:pPr>
      <w:pStyle w:val="Footerportrait"/>
    </w:pPr>
    <w:r>
      <w:rPr>
        <w:rFonts w:eastAsia="SimSun"/>
        <w:lang w:eastAsia="zh-CN"/>
      </w:rPr>
      <w:t>PROPOSED REVISION TO RECOMMENDATION ITU-R M.2092-1</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5</w:t>
    </w:r>
    <w:r>
      <w:rPr>
        <w:rStyle w:val="PageNumber"/>
        <w:szCs w:val="15"/>
      </w:rPr>
      <w:fldChar w:fldCharType="end"/>
    </w:r>
  </w:p>
  <w:p w14:paraId="47628F2F" w14:textId="77777777" w:rsidR="00816687" w:rsidRDefault="00816687">
    <w:pPr>
      <w:pStyle w:val="Footer"/>
    </w:pPr>
  </w:p>
  <w:p w14:paraId="2B1BCE53" w14:textId="77777777" w:rsidR="00816687" w:rsidRDefault="00816687">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FFD0C" w14:textId="77777777" w:rsidR="005652C2" w:rsidRDefault="005652C2">
      <w:pPr>
        <w:spacing w:after="0" w:line="240" w:lineRule="auto"/>
      </w:pPr>
    </w:p>
  </w:footnote>
  <w:footnote w:type="continuationSeparator" w:id="0">
    <w:p w14:paraId="230B89E1" w14:textId="77777777" w:rsidR="005652C2" w:rsidRDefault="005652C2">
      <w:pPr>
        <w:spacing w:after="0" w:line="240" w:lineRule="auto"/>
      </w:pPr>
    </w:p>
  </w:footnote>
  <w:footnote w:id="1">
    <w:p w14:paraId="0CB55263" w14:textId="77777777" w:rsidR="00816687" w:rsidRDefault="008166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241A0" w14:textId="77777777" w:rsidR="00816687" w:rsidRDefault="001A4F39">
    <w:pPr>
      <w:pStyle w:val="Header"/>
      <w:jc w:val="right"/>
    </w:pPr>
    <w:r>
      <w:rPr>
        <w:noProof/>
        <w:lang w:val="nl-NL" w:eastAsia="nl-NL"/>
      </w:rPr>
      <w:drawing>
        <wp:anchor distT="0" distB="0" distL="114300" distR="114300" simplePos="0" relativeHeight="251660288" behindDoc="0" locked="0" layoutInCell="1" allowOverlap="1" wp14:anchorId="73FC60B7" wp14:editId="34174617">
          <wp:simplePos x="0" y="0"/>
          <wp:positionH relativeFrom="column">
            <wp:posOffset>6055360</wp:posOffset>
          </wp:positionH>
          <wp:positionV relativeFrom="paragraph">
            <wp:posOffset>-187325</wp:posOffset>
          </wp:positionV>
          <wp:extent cx="574675" cy="560070"/>
          <wp:effectExtent l="0" t="0" r="0" b="0"/>
          <wp:wrapSquare wrapText="bothSides"/>
          <wp:docPr id="38651526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51526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8BAC2" w14:textId="77777777" w:rsidR="00816687" w:rsidRDefault="001A4F39">
    <w:pPr>
      <w:pStyle w:val="Header"/>
      <w:spacing w:after="0"/>
      <w:jc w:val="center"/>
    </w:pPr>
    <w:r>
      <w:rPr>
        <w:noProof/>
        <w:lang w:val="nl-NL" w:eastAsia="nl-NL"/>
      </w:rPr>
      <w:drawing>
        <wp:anchor distT="0" distB="0" distL="114300" distR="114300" simplePos="0" relativeHeight="251659264" behindDoc="0" locked="0" layoutInCell="1" allowOverlap="1" wp14:anchorId="7BE8B2B3" wp14:editId="291C6EC5">
          <wp:simplePos x="0" y="0"/>
          <wp:positionH relativeFrom="column">
            <wp:posOffset>2522855</wp:posOffset>
          </wp:positionH>
          <wp:positionV relativeFrom="paragraph">
            <wp:posOffset>-100330</wp:posOffset>
          </wp:positionV>
          <wp:extent cx="852805" cy="831215"/>
          <wp:effectExtent l="0" t="0" r="0" b="0"/>
          <wp:wrapSquare wrapText="bothSides"/>
          <wp:docPr id="558619195"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619195"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09316EF5" w14:textId="77777777" w:rsidR="00816687" w:rsidRDefault="00816687">
    <w:pPr>
      <w:pStyle w:val="Header"/>
      <w:spacing w:after="0"/>
      <w:jc w:val="center"/>
    </w:pPr>
  </w:p>
  <w:p w14:paraId="487A759C" w14:textId="77777777" w:rsidR="00816687" w:rsidRDefault="00816687">
    <w:pPr>
      <w:pStyle w:val="Header"/>
      <w:spacing w:after="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94158" w14:textId="77777777" w:rsidR="00816687" w:rsidRDefault="001A4F39">
    <w:pPr>
      <w:pStyle w:val="Header"/>
      <w:jc w:val="right"/>
    </w:pPr>
    <w:r>
      <w:rPr>
        <w:noProof/>
        <w:lang w:val="nl-NL" w:eastAsia="nl-NL"/>
      </w:rPr>
      <w:drawing>
        <wp:anchor distT="0" distB="0" distL="114300" distR="114300" simplePos="0" relativeHeight="251661312" behindDoc="0" locked="0" layoutInCell="1" allowOverlap="1" wp14:anchorId="42D24B37" wp14:editId="189C5A0B">
          <wp:simplePos x="0" y="0"/>
          <wp:positionH relativeFrom="column">
            <wp:posOffset>8715375</wp:posOffset>
          </wp:positionH>
          <wp:positionV relativeFrom="paragraph">
            <wp:posOffset>-187325</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43633" w14:textId="77777777" w:rsidR="00816687" w:rsidRDefault="001A4F39">
    <w:pPr>
      <w:pStyle w:val="Header"/>
      <w:jc w:val="right"/>
    </w:pPr>
    <w:r>
      <w:rPr>
        <w:noProof/>
        <w:lang w:val="nl-NL" w:eastAsia="nl-NL"/>
      </w:rPr>
      <w:drawing>
        <wp:anchor distT="0" distB="0" distL="114300" distR="114300" simplePos="0" relativeHeight="251662336" behindDoc="0" locked="0" layoutInCell="1" allowOverlap="1" wp14:anchorId="41372266" wp14:editId="7B2F8B0D">
          <wp:simplePos x="0" y="0"/>
          <wp:positionH relativeFrom="column">
            <wp:posOffset>6055360</wp:posOffset>
          </wp:positionH>
          <wp:positionV relativeFrom="paragraph">
            <wp:posOffset>-187325</wp:posOffset>
          </wp:positionV>
          <wp:extent cx="574675" cy="560070"/>
          <wp:effectExtent l="0" t="0" r="0" b="0"/>
          <wp:wrapSquare wrapText="bothSides"/>
          <wp:docPr id="2"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696CDDA"/>
    <w:multiLevelType w:val="singleLevel"/>
    <w:tmpl w:val="0696CDDA"/>
    <w:lvl w:ilvl="0">
      <w:start w:val="1"/>
      <w:numFmt w:val="decimal"/>
      <w:lvlText w:val="[%1]"/>
      <w:lvlJc w:val="left"/>
      <w:pPr>
        <w:tabs>
          <w:tab w:val="left" w:pos="420"/>
        </w:tabs>
        <w:ind w:left="425" w:hanging="425"/>
      </w:pPr>
      <w:rPr>
        <w:rFonts w:hint="default"/>
      </w:r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8259F2"/>
    <w:multiLevelType w:val="multilevel"/>
    <w:tmpl w:val="248259F2"/>
    <w:lvl w:ilvl="0">
      <w:start w:val="1"/>
      <w:numFmt w:val="decimal"/>
      <w:pStyle w:val="List1"/>
      <w:lvlText w:val="%1"/>
      <w:lvlJc w:val="left"/>
      <w:pPr>
        <w:tabs>
          <w:tab w:val="left" w:pos="420"/>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0"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4"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24160043">
    <w:abstractNumId w:val="20"/>
  </w:num>
  <w:num w:numId="2" w16cid:durableId="334234420">
    <w:abstractNumId w:val="0"/>
  </w:num>
  <w:num w:numId="3" w16cid:durableId="791939332">
    <w:abstractNumId w:val="4"/>
  </w:num>
  <w:num w:numId="4" w16cid:durableId="267545102">
    <w:abstractNumId w:val="15"/>
  </w:num>
  <w:num w:numId="5" w16cid:durableId="58793249">
    <w:abstractNumId w:val="2"/>
  </w:num>
  <w:num w:numId="6" w16cid:durableId="112991533">
    <w:abstractNumId w:val="21"/>
  </w:num>
  <w:num w:numId="7" w16cid:durableId="167988698">
    <w:abstractNumId w:val="16"/>
  </w:num>
  <w:num w:numId="8" w16cid:durableId="2093776781">
    <w:abstractNumId w:val="24"/>
  </w:num>
  <w:num w:numId="9" w16cid:durableId="1451246872">
    <w:abstractNumId w:val="23"/>
  </w:num>
  <w:num w:numId="10" w16cid:durableId="1420712182">
    <w:abstractNumId w:val="19"/>
  </w:num>
  <w:num w:numId="11" w16cid:durableId="896891623">
    <w:abstractNumId w:val="9"/>
  </w:num>
  <w:num w:numId="12" w16cid:durableId="1633557440">
    <w:abstractNumId w:val="17"/>
  </w:num>
  <w:num w:numId="13" w16cid:durableId="1474912192">
    <w:abstractNumId w:val="14"/>
  </w:num>
  <w:num w:numId="14" w16cid:durableId="1488324104">
    <w:abstractNumId w:val="6"/>
  </w:num>
  <w:num w:numId="15" w16cid:durableId="1755543631">
    <w:abstractNumId w:val="3"/>
  </w:num>
  <w:num w:numId="16" w16cid:durableId="161050303">
    <w:abstractNumId w:val="5"/>
  </w:num>
  <w:num w:numId="17" w16cid:durableId="1814056659">
    <w:abstractNumId w:val="22"/>
  </w:num>
  <w:num w:numId="18" w16cid:durableId="327832114">
    <w:abstractNumId w:val="10"/>
  </w:num>
  <w:num w:numId="19" w16cid:durableId="20324886">
    <w:abstractNumId w:val="11"/>
  </w:num>
  <w:num w:numId="20" w16cid:durableId="1469394840">
    <w:abstractNumId w:val="8"/>
  </w:num>
  <w:num w:numId="21" w16cid:durableId="1389383330">
    <w:abstractNumId w:val="7"/>
  </w:num>
  <w:num w:numId="22" w16cid:durableId="978416486">
    <w:abstractNumId w:val="18"/>
  </w:num>
  <w:num w:numId="23" w16cid:durableId="1932658193">
    <w:abstractNumId w:val="13"/>
  </w:num>
  <w:num w:numId="24" w16cid:durableId="1279293757">
    <w:abstractNumId w:val="12"/>
  </w:num>
  <w:num w:numId="25" w16cid:durableId="4713634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i Jiang">
    <w15:presenceInfo w15:providerId="Windows Live" w15:userId="9ad25ba55edffcd5"/>
  </w15:person>
  <w15:person w15:author="Jinrui Li">
    <w15:presenceInfo w15:providerId="Windows Live" w15:userId="7d5df3ad71226879"/>
  </w15:person>
  <w15:person w15:author="Li Yang for WP5B 35">
    <w15:presenceInfo w15:providerId="None" w15:userId="Li Yang for WP5B 35"/>
  </w15:person>
  <w15:person w15:author="Yang LI">
    <w15:presenceInfo w15:providerId="Windows Live" w15:userId="04ab0907eec06c6d"/>
  </w15:person>
  <w15:person w15:author="USA">
    <w15:presenceInfo w15:providerId="None" w15:userId="USA"/>
  </w15:person>
  <w15:person w15:author="大壮">
    <w15:presenceInfo w15:providerId="None" w15:userId="大壮"/>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defaultTabStop w:val="720"/>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DF4FB2D3"/>
    <w:rsid w:val="000005D3"/>
    <w:rsid w:val="000049D8"/>
    <w:rsid w:val="00036B9E"/>
    <w:rsid w:val="00037DF4"/>
    <w:rsid w:val="0004700E"/>
    <w:rsid w:val="000562E9"/>
    <w:rsid w:val="00057FCA"/>
    <w:rsid w:val="000629EF"/>
    <w:rsid w:val="00070C13"/>
    <w:rsid w:val="000715C9"/>
    <w:rsid w:val="00084F33"/>
    <w:rsid w:val="000A77A7"/>
    <w:rsid w:val="000B1707"/>
    <w:rsid w:val="000C1B3E"/>
    <w:rsid w:val="000C349E"/>
    <w:rsid w:val="000F3DA6"/>
    <w:rsid w:val="00110203"/>
    <w:rsid w:val="00110AE7"/>
    <w:rsid w:val="00114F1B"/>
    <w:rsid w:val="001241C8"/>
    <w:rsid w:val="0017745B"/>
    <w:rsid w:val="00177F4D"/>
    <w:rsid w:val="00180DDA"/>
    <w:rsid w:val="001A4F39"/>
    <w:rsid w:val="001A7565"/>
    <w:rsid w:val="001B2A2D"/>
    <w:rsid w:val="001B737D"/>
    <w:rsid w:val="001C44A3"/>
    <w:rsid w:val="001C62BC"/>
    <w:rsid w:val="001C77BB"/>
    <w:rsid w:val="001E0E15"/>
    <w:rsid w:val="001F528A"/>
    <w:rsid w:val="001F704E"/>
    <w:rsid w:val="00201722"/>
    <w:rsid w:val="002125B0"/>
    <w:rsid w:val="00221E08"/>
    <w:rsid w:val="0023630A"/>
    <w:rsid w:val="00237D7C"/>
    <w:rsid w:val="00243228"/>
    <w:rsid w:val="00251483"/>
    <w:rsid w:val="00255CAA"/>
    <w:rsid w:val="0025741F"/>
    <w:rsid w:val="00261070"/>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B3E"/>
    <w:rsid w:val="003D2DC1"/>
    <w:rsid w:val="003D69D0"/>
    <w:rsid w:val="003F2918"/>
    <w:rsid w:val="003F430E"/>
    <w:rsid w:val="0041088C"/>
    <w:rsid w:val="0041230E"/>
    <w:rsid w:val="00420A38"/>
    <w:rsid w:val="00426DB3"/>
    <w:rsid w:val="00431B19"/>
    <w:rsid w:val="00432F1E"/>
    <w:rsid w:val="00445613"/>
    <w:rsid w:val="004533B7"/>
    <w:rsid w:val="004661AD"/>
    <w:rsid w:val="00467DA8"/>
    <w:rsid w:val="004D1D85"/>
    <w:rsid w:val="004D3C3A"/>
    <w:rsid w:val="004E1CD1"/>
    <w:rsid w:val="004F7616"/>
    <w:rsid w:val="0050690E"/>
    <w:rsid w:val="005107EB"/>
    <w:rsid w:val="005130FD"/>
    <w:rsid w:val="00515B0E"/>
    <w:rsid w:val="00521345"/>
    <w:rsid w:val="00526DF0"/>
    <w:rsid w:val="00545CC4"/>
    <w:rsid w:val="00551FFF"/>
    <w:rsid w:val="005607A2"/>
    <w:rsid w:val="005652C2"/>
    <w:rsid w:val="0057198B"/>
    <w:rsid w:val="00573CFE"/>
    <w:rsid w:val="00593C2C"/>
    <w:rsid w:val="005969F2"/>
    <w:rsid w:val="00597FAE"/>
    <w:rsid w:val="005A6084"/>
    <w:rsid w:val="005B2E69"/>
    <w:rsid w:val="005B32A3"/>
    <w:rsid w:val="005C0D44"/>
    <w:rsid w:val="005C566C"/>
    <w:rsid w:val="005C7E69"/>
    <w:rsid w:val="005E262D"/>
    <w:rsid w:val="005E6BFD"/>
    <w:rsid w:val="005F23D3"/>
    <w:rsid w:val="005F7E20"/>
    <w:rsid w:val="00605E43"/>
    <w:rsid w:val="006153BB"/>
    <w:rsid w:val="00635ADD"/>
    <w:rsid w:val="00636696"/>
    <w:rsid w:val="00637047"/>
    <w:rsid w:val="00642E0D"/>
    <w:rsid w:val="006652C3"/>
    <w:rsid w:val="006775C0"/>
    <w:rsid w:val="00691FD0"/>
    <w:rsid w:val="00692148"/>
    <w:rsid w:val="006A1A1E"/>
    <w:rsid w:val="006C24D5"/>
    <w:rsid w:val="006C5948"/>
    <w:rsid w:val="006E2121"/>
    <w:rsid w:val="006F2A74"/>
    <w:rsid w:val="00706C29"/>
    <w:rsid w:val="007118F5"/>
    <w:rsid w:val="00712AA4"/>
    <w:rsid w:val="007146C4"/>
    <w:rsid w:val="00721AA1"/>
    <w:rsid w:val="00724B67"/>
    <w:rsid w:val="007349CE"/>
    <w:rsid w:val="007547F8"/>
    <w:rsid w:val="00765622"/>
    <w:rsid w:val="00770B6C"/>
    <w:rsid w:val="00774730"/>
    <w:rsid w:val="00783FEA"/>
    <w:rsid w:val="00785447"/>
    <w:rsid w:val="007926DC"/>
    <w:rsid w:val="007A395D"/>
    <w:rsid w:val="007C346C"/>
    <w:rsid w:val="007D63E3"/>
    <w:rsid w:val="0080294B"/>
    <w:rsid w:val="00816687"/>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0205"/>
    <w:rsid w:val="00943E9C"/>
    <w:rsid w:val="00953F4D"/>
    <w:rsid w:val="00960BB8"/>
    <w:rsid w:val="00964F5C"/>
    <w:rsid w:val="00973B57"/>
    <w:rsid w:val="009831C0"/>
    <w:rsid w:val="009874F9"/>
    <w:rsid w:val="0099161D"/>
    <w:rsid w:val="009B7751"/>
    <w:rsid w:val="009C5F41"/>
    <w:rsid w:val="009D272D"/>
    <w:rsid w:val="00A01B17"/>
    <w:rsid w:val="00A0389B"/>
    <w:rsid w:val="00A26017"/>
    <w:rsid w:val="00A446C9"/>
    <w:rsid w:val="00A51DEF"/>
    <w:rsid w:val="00A53A38"/>
    <w:rsid w:val="00A56C33"/>
    <w:rsid w:val="00A635D6"/>
    <w:rsid w:val="00A64578"/>
    <w:rsid w:val="00A72757"/>
    <w:rsid w:val="00A800A9"/>
    <w:rsid w:val="00A8553A"/>
    <w:rsid w:val="00A91EF7"/>
    <w:rsid w:val="00A93AED"/>
    <w:rsid w:val="00AA6FE9"/>
    <w:rsid w:val="00AE1319"/>
    <w:rsid w:val="00AE34BB"/>
    <w:rsid w:val="00B0084A"/>
    <w:rsid w:val="00B0520E"/>
    <w:rsid w:val="00B226F2"/>
    <w:rsid w:val="00B274DF"/>
    <w:rsid w:val="00B351F6"/>
    <w:rsid w:val="00B56BDF"/>
    <w:rsid w:val="00B65812"/>
    <w:rsid w:val="00B661C7"/>
    <w:rsid w:val="00B80530"/>
    <w:rsid w:val="00B81F93"/>
    <w:rsid w:val="00B85CD6"/>
    <w:rsid w:val="00B90A27"/>
    <w:rsid w:val="00B93C77"/>
    <w:rsid w:val="00B9554D"/>
    <w:rsid w:val="00BA4DA9"/>
    <w:rsid w:val="00BB2B9F"/>
    <w:rsid w:val="00BB7D9E"/>
    <w:rsid w:val="00BC2334"/>
    <w:rsid w:val="00BD3CB8"/>
    <w:rsid w:val="00BD4E6F"/>
    <w:rsid w:val="00BE700D"/>
    <w:rsid w:val="00BF1A7C"/>
    <w:rsid w:val="00BF32F0"/>
    <w:rsid w:val="00BF4DCE"/>
    <w:rsid w:val="00C02DDD"/>
    <w:rsid w:val="00C05CE5"/>
    <w:rsid w:val="00C52A4D"/>
    <w:rsid w:val="00C6171E"/>
    <w:rsid w:val="00C865DF"/>
    <w:rsid w:val="00CA6F2C"/>
    <w:rsid w:val="00CB2AA2"/>
    <w:rsid w:val="00CC79CE"/>
    <w:rsid w:val="00CF1871"/>
    <w:rsid w:val="00D019CE"/>
    <w:rsid w:val="00D01FBC"/>
    <w:rsid w:val="00D1133E"/>
    <w:rsid w:val="00D17A34"/>
    <w:rsid w:val="00D26628"/>
    <w:rsid w:val="00D332B3"/>
    <w:rsid w:val="00D378FF"/>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0106"/>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45D2"/>
    <w:rsid w:val="00FE5674"/>
    <w:rsid w:val="023F33BF"/>
    <w:rsid w:val="039842CF"/>
    <w:rsid w:val="05241B93"/>
    <w:rsid w:val="056F72B2"/>
    <w:rsid w:val="0602207A"/>
    <w:rsid w:val="07E0558E"/>
    <w:rsid w:val="0CA971D2"/>
    <w:rsid w:val="0E491501"/>
    <w:rsid w:val="122A48F8"/>
    <w:rsid w:val="15613CF0"/>
    <w:rsid w:val="250328D9"/>
    <w:rsid w:val="272555CB"/>
    <w:rsid w:val="28A35D1F"/>
    <w:rsid w:val="2FFE4C0B"/>
    <w:rsid w:val="374B3602"/>
    <w:rsid w:val="3FE54CBC"/>
    <w:rsid w:val="403253BB"/>
    <w:rsid w:val="404D19C2"/>
    <w:rsid w:val="48286B4F"/>
    <w:rsid w:val="517F7502"/>
    <w:rsid w:val="53307AFB"/>
    <w:rsid w:val="59576FB6"/>
    <w:rsid w:val="63EB30A7"/>
    <w:rsid w:val="67423CE7"/>
    <w:rsid w:val="68817BAC"/>
    <w:rsid w:val="6C3513D9"/>
    <w:rsid w:val="7B4F07F8"/>
    <w:rsid w:val="7E4228E3"/>
    <w:rsid w:val="7F6F65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71B5F4"/>
  <w15:docId w15:val="{1268198E-20EF-4229-BB1C-4DAC3354F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16" w:lineRule="atLeast"/>
    </w:pPr>
    <w:rPr>
      <w:rFonts w:asciiTheme="minorHAnsi" w:eastAsiaTheme="minorHAnsi" w:hAnsiTheme="minorHAnsi" w:cstheme="minorBidi"/>
      <w:sz w:val="18"/>
      <w:szCs w:val="22"/>
      <w:lang w:val="en-GB" w:eastAsia="en-US"/>
    </w:rPr>
  </w:style>
  <w:style w:type="paragraph" w:styleId="Heading1">
    <w:name w:val="heading 1"/>
    <w:basedOn w:val="Normal"/>
    <w:next w:val="BodyText"/>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rPr>
  </w:style>
  <w:style w:type="paragraph" w:styleId="Heading2">
    <w:name w:val="heading 2"/>
    <w:basedOn w:val="Heading1"/>
    <w:next w:val="Normal"/>
    <w:link w:val="Heading2Char"/>
    <w:qFormat/>
    <w:pPr>
      <w:numPr>
        <w:ilvl w:val="1"/>
      </w:numPr>
      <w:ind w:right="709"/>
      <w:outlineLvl w:val="1"/>
    </w:pPr>
    <w:rPr>
      <w:bCs w:val="0"/>
      <w:sz w:val="24"/>
    </w:rPr>
  </w:style>
  <w:style w:type="paragraph" w:styleId="Heading3">
    <w:name w:val="heading 3"/>
    <w:basedOn w:val="Heading1"/>
    <w:next w:val="Normal"/>
    <w:link w:val="Heading3Char"/>
    <w:qFormat/>
    <w:pPr>
      <w:numPr>
        <w:ilvl w:val="2"/>
      </w:numPr>
      <w:spacing w:before="120" w:after="120"/>
      <w:ind w:right="851"/>
      <w:outlineLvl w:val="2"/>
    </w:pPr>
    <w:rPr>
      <w:caps w:val="0"/>
      <w:smallCaps/>
    </w:rPr>
  </w:style>
  <w:style w:type="paragraph" w:styleId="Heading4">
    <w:name w:val="heading 4"/>
    <w:basedOn w:val="Heading3"/>
    <w:next w:val="Normal"/>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after="160" w:line="240" w:lineRule="exact"/>
    </w:pPr>
    <w:rPr>
      <w:rFonts w:asciiTheme="minorHAnsi" w:eastAsiaTheme="minorHAnsi" w:hAnsiTheme="minorHAnsi" w:cstheme="minorBidi"/>
      <w:szCs w:val="22"/>
      <w:lang w:val="en-GB" w:eastAsia="en-US"/>
    </w:rPr>
  </w:style>
  <w:style w:type="paragraph" w:styleId="Header">
    <w:name w:val="header"/>
    <w:link w:val="HeaderChar"/>
    <w:qFormat/>
    <w:pPr>
      <w:spacing w:after="160"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tabs>
        <w:tab w:val="left" w:pos="567"/>
      </w:tabs>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line="278" w:lineRule="auto"/>
    </w:pPr>
    <w:rPr>
      <w:rFonts w:asciiTheme="majorHAnsi" w:eastAsia="Calibri" w:hAnsiTheme="majorHAnsi"/>
      <w:b/>
      <w:bCs/>
      <w:caps/>
      <w:color w:val="00558C"/>
      <w:sz w:val="28"/>
      <w:szCs w:val="28"/>
      <w:lang w:val="en-GB"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pPr>
      <w:spacing w:after="160" w:line="278" w:lineRule="auto"/>
    </w:pPr>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spacing w:after="160" w:line="278" w:lineRule="auto"/>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pPr>
      <w:spacing w:after="160" w:line="278" w:lineRule="auto"/>
    </w:pPr>
    <w:rPr>
      <w:rFonts w:asciiTheme="minorHAnsi" w:eastAsiaTheme="minorHAnsi" w:hAnsiTheme="minorHAnsi" w:cstheme="minorBidi"/>
      <w:sz w:val="18"/>
      <w:szCs w:val="22"/>
      <w:lang w:val="en-GB"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table" w:customStyle="1" w:styleId="10">
    <w:name w:val="网格型1"/>
    <w:basedOn w:val="TableNormal"/>
    <w:uiPriority w:val="39"/>
    <w:qFormat/>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
    <w:name w:val="网格型11"/>
    <w:basedOn w:val="TableNormal"/>
    <w:uiPriority w:val="39"/>
    <w:qFormat/>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qFormat/>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
    <w:name w:val="Heading_b"/>
    <w:basedOn w:val="Normal"/>
    <w:next w:val="Normal"/>
    <w:qFormat/>
    <w:pPr>
      <w:keepNext/>
      <w:keepLines/>
      <w:tabs>
        <w:tab w:val="left" w:pos="1134"/>
        <w:tab w:val="left" w:pos="1871"/>
        <w:tab w:val="left" w:pos="2268"/>
      </w:tabs>
      <w:spacing w:before="160"/>
    </w:pPr>
    <w:rPr>
      <w:rFonts w:ascii="Times New Roman Bold" w:hAnsi="Times New Roman Bold" w:cs="Times New Roman Bold"/>
      <w:b/>
      <w:lang w:eastAsia="zh-CN"/>
    </w:rPr>
  </w:style>
  <w:style w:type="paragraph" w:customStyle="1" w:styleId="enumlev1">
    <w:name w:val="enumlev1"/>
    <w:basedOn w:val="Normal"/>
    <w:qFormat/>
    <w:pPr>
      <w:tabs>
        <w:tab w:val="left" w:pos="1134"/>
        <w:tab w:val="left" w:pos="1871"/>
        <w:tab w:val="left" w:pos="2608"/>
        <w:tab w:val="left" w:pos="3345"/>
      </w:tabs>
      <w:spacing w:before="80"/>
      <w:ind w:left="1134" w:hanging="1134"/>
    </w:pPr>
  </w:style>
  <w:style w:type="paragraph" w:customStyle="1" w:styleId="AnnexNoTitle">
    <w:name w:val="Annex_NoTitle"/>
    <w:basedOn w:val="Normal"/>
    <w:next w:val="Normalaftertitle"/>
    <w:qFormat/>
    <w:pPr>
      <w:keepNext/>
      <w:keepLines/>
      <w:tabs>
        <w:tab w:val="left" w:pos="794"/>
        <w:tab w:val="left" w:pos="1191"/>
        <w:tab w:val="left" w:pos="1588"/>
        <w:tab w:val="left" w:pos="1985"/>
      </w:tabs>
      <w:spacing w:before="480" w:after="80"/>
      <w:jc w:val="center"/>
      <w:outlineLvl w:val="0"/>
    </w:pPr>
    <w:rPr>
      <w:rFonts w:eastAsiaTheme="minorEastAsia"/>
      <w:b/>
      <w:sz w:val="28"/>
      <w:lang w:val="fr-FR"/>
    </w:rPr>
  </w:style>
  <w:style w:type="paragraph" w:customStyle="1" w:styleId="Normalaftertitle">
    <w:name w:val="Normal_after_title"/>
    <w:basedOn w:val="Normal"/>
    <w:next w:val="Normal"/>
    <w:qFormat/>
    <w:pPr>
      <w:tabs>
        <w:tab w:val="left" w:pos="1134"/>
        <w:tab w:val="left" w:pos="1871"/>
        <w:tab w:val="left" w:pos="2268"/>
      </w:tabs>
      <w:spacing w:before="360"/>
    </w:pPr>
  </w:style>
  <w:style w:type="paragraph" w:customStyle="1" w:styleId="FigureNo">
    <w:name w:val="Figure_No"/>
    <w:basedOn w:val="Normal"/>
    <w:next w:val="Normal"/>
    <w:qFormat/>
    <w:pPr>
      <w:keepNext/>
      <w:keepLines/>
      <w:tabs>
        <w:tab w:val="left" w:pos="1134"/>
        <w:tab w:val="left" w:pos="1871"/>
        <w:tab w:val="left" w:pos="2268"/>
      </w:tabs>
      <w:spacing w:before="480" w:after="120"/>
      <w:jc w:val="center"/>
    </w:pPr>
    <w:rPr>
      <w:caps/>
      <w:sz w:val="20"/>
    </w:rPr>
  </w:style>
  <w:style w:type="paragraph" w:customStyle="1" w:styleId="Figuretitle">
    <w:name w:val="Figure_title"/>
    <w:basedOn w:val="Normal"/>
    <w:next w:val="Normal"/>
    <w:qFormat/>
    <w:pPr>
      <w:keepNext/>
      <w:keepLines/>
      <w:tabs>
        <w:tab w:val="left" w:pos="1134"/>
        <w:tab w:val="left" w:pos="1871"/>
        <w:tab w:val="left" w:pos="2268"/>
      </w:tabs>
      <w:spacing w:after="120"/>
      <w:jc w:val="center"/>
    </w:pPr>
    <w:rPr>
      <w:rFonts w:ascii="Times New Roman Bold" w:hAnsi="Times New Roman Bold"/>
      <w:b/>
      <w:sz w:val="20"/>
    </w:rPr>
  </w:style>
  <w:style w:type="paragraph" w:customStyle="1" w:styleId="TableNo">
    <w:name w:val="Table_No"/>
    <w:basedOn w:val="Normal"/>
    <w:next w:val="Normal"/>
    <w:qFormat/>
    <w:pPr>
      <w:keepNext/>
      <w:tabs>
        <w:tab w:val="left" w:pos="1134"/>
        <w:tab w:val="left" w:pos="1871"/>
        <w:tab w:val="left" w:pos="2268"/>
      </w:tabs>
      <w:spacing w:before="560" w:after="120"/>
      <w:jc w:val="center"/>
    </w:pPr>
    <w:rPr>
      <w:caps/>
      <w:sz w:val="20"/>
    </w:rPr>
  </w:style>
  <w:style w:type="paragraph" w:customStyle="1" w:styleId="Tabletitle">
    <w:name w:val="Table_title"/>
    <w:basedOn w:val="Normal"/>
    <w:next w:val="Tabletext0"/>
    <w:qFormat/>
    <w:pPr>
      <w:keepNext/>
      <w:keepLines/>
      <w:tabs>
        <w:tab w:val="left" w:pos="1134"/>
        <w:tab w:val="left" w:pos="1871"/>
        <w:tab w:val="left" w:pos="2268"/>
      </w:tabs>
      <w:spacing w:after="120"/>
      <w:jc w:val="center"/>
    </w:pPr>
    <w:rPr>
      <w:rFonts w:ascii="Times New Roman Bold" w:hAnsi="Times New Roman Bold"/>
      <w:b/>
      <w:sz w:val="20"/>
    </w:rPr>
  </w:style>
  <w:style w:type="paragraph" w:customStyle="1" w:styleId="Tabletext0">
    <w:name w:val="Table_text"/>
    <w:basedOn w:val="Normal"/>
    <w:qFormat/>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qFormat/>
    <w:pPr>
      <w:keepNext/>
      <w:tabs>
        <w:tab w:val="left" w:pos="1134"/>
        <w:tab w:val="left" w:pos="1871"/>
        <w:tab w:val="left" w:pos="2268"/>
      </w:tabs>
      <w:spacing w:before="80" w:after="80"/>
      <w:jc w:val="center"/>
    </w:pPr>
    <w:rPr>
      <w:rFonts w:ascii="Times New Roman Bold" w:hAnsi="Times New Roman Bold" w:cs="Times New Roman Bold"/>
      <w:b/>
      <w:sz w:val="20"/>
    </w:rPr>
  </w:style>
  <w:style w:type="paragraph" w:customStyle="1" w:styleId="Figure0">
    <w:name w:val="Figure"/>
    <w:basedOn w:val="Normal"/>
    <w:next w:val="Normal"/>
    <w:qFormat/>
    <w:pPr>
      <w:tabs>
        <w:tab w:val="left" w:pos="1134"/>
        <w:tab w:val="left" w:pos="1871"/>
        <w:tab w:val="left" w:pos="2268"/>
      </w:tabs>
      <w:spacing w:after="240"/>
      <w:jc w:val="center"/>
    </w:pPr>
    <w:rPr>
      <w:lang w:eastAsia="zh-CN"/>
    </w:rPr>
  </w:style>
  <w:style w:type="paragraph" w:customStyle="1" w:styleId="2">
    <w:name w:val="修订2"/>
    <w:hidden/>
    <w:uiPriority w:val="99"/>
    <w:unhideWhenUsed/>
    <w:qFormat/>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2.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7AAE7FD-0931-4106-9B7C-6EAD7EE3E49A}">
  <ds:schemaRefs>
    <ds:schemaRef ds:uri="http://schemas.microsoft.com/sharepoint/v3/contenttype/forms"/>
  </ds:schemaRefs>
</ds:datastoreItem>
</file>

<file path=customXml/itemProps2.xml><?xml version="1.0" encoding="utf-8"?>
<ds:datastoreItem xmlns:ds="http://schemas.openxmlformats.org/officeDocument/2006/customXml" ds:itemID="{9E74CD2D-3CC2-4873-B752-C47992376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83C4FF-BF2C-4E67-B317-FFEE64DDE65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2797</Words>
  <Characters>13291</Characters>
  <Application>Microsoft Office Word</Application>
  <DocSecurity>0</DocSecurity>
  <Lines>632</Lines>
  <Paragraphs>473</Paragraphs>
  <ScaleCrop>false</ScaleCrop>
  <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58</cp:revision>
  <dcterms:created xsi:type="dcterms:W3CDTF">2021-08-28T23:13:00Z</dcterms:created>
  <dcterms:modified xsi:type="dcterms:W3CDTF">2025-09-02T12:42:00Z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TemplateDocerSaveRecord">
    <vt:lpwstr>eyJoZGlkIjoiMDUwOTJmZmI5ODdhM2JmOGFmMTkyNTU3OGQwNmU1NzUiLCJ1c2VySWQiOiIzNzAzMzE0MjcifQ==</vt:lpwstr>
  </property>
  <property fmtid="{D5CDD505-2E9C-101B-9397-08002B2CF9AE}" pid="4" name="KSOProductBuildVer">
    <vt:lpwstr>2052-12.1.0.21915</vt:lpwstr>
  </property>
  <property fmtid="{D5CDD505-2E9C-101B-9397-08002B2CF9AE}" pid="5" name="ICV">
    <vt:lpwstr>9D79135A37CE46C2B98086C9DBD3CBD3_13</vt:lpwstr>
  </property>
  <property fmtid="{D5CDD505-2E9C-101B-9397-08002B2CF9AE}" pid="6" name="GrammarlyDocumentId">
    <vt:lpwstr>0a54cbb2-4055-4a6d-a676-ced0149eca7f</vt:lpwstr>
  </property>
  <property fmtid="{D5CDD505-2E9C-101B-9397-08002B2CF9AE}" pid="7" name="MediaServiceImageTags">
    <vt:lpwstr/>
  </property>
</Properties>
</file>